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2729"/>
        <w:gridCol w:w="10739"/>
      </w:tblGrid>
      <w:tr w:rsidR="000B63FB" w:rsidRPr="00B726DC" w14:paraId="41440D5B" w14:textId="77777777" w:rsidTr="000B63FB">
        <w:trPr>
          <w:trHeight w:val="516"/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CE8EA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335EB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Výkon</w:t>
            </w:r>
          </w:p>
        </w:tc>
        <w:tc>
          <w:tcPr>
            <w:tcW w:w="3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4300532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Připomínky VZP ČR</w:t>
            </w:r>
          </w:p>
        </w:tc>
      </w:tr>
      <w:tr w:rsidR="000B63FB" w:rsidRPr="00B726DC" w14:paraId="1BDA369B" w14:textId="77777777" w:rsidTr="00925B47">
        <w:trPr>
          <w:trHeight w:val="370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12CC1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511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EDA0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51516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FASCIÁLNÍ TRAKCE U REKONSTRUKCE BŘIŠNÍ STĚNY PŘI OPERACI KÝLY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770B6E" w14:textId="1CA350AC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Předložen přepracovaný návrh z 9/2025 (nyní již v novém "H" formuláři bez bodů), tzn. s ohledem na doplnění, že výkon je indikován pro případy, kdy šířka defektu ≥ 10 cm na CT), tak není předpoklad, že péči lze poskytovat v jednodenní formě? </w:t>
            </w:r>
          </w:p>
          <w:p w14:paraId="7E32FDA8" w14:textId="51727F4E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 předpoklad pro sdílení s 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502? </w:t>
            </w:r>
          </w:p>
          <w:p w14:paraId="760F4D64" w14:textId="77777777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Kolonka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Obsah - záměna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"ý" za "í" ve slově "základný" kýlní výkon</w:t>
            </w:r>
          </w:p>
          <w:p w14:paraId="65EBE071" w14:textId="72AC779C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Nutno vymezit jasná indikační kritéria a podmínky vykazování (omezení/vymezení možných kombinací s jinými výkony)</w:t>
            </w:r>
          </w:p>
          <w:p w14:paraId="06E1D4E9" w14:textId="77777777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Doplnit, že výkon se vykazuje s dg. U64.</w:t>
            </w:r>
          </w:p>
          <w:p w14:paraId="0CC641A3" w14:textId="14955943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Jaký je indikační rozdíl pro 51516 a 51520 CHIRURGICKÁ SEPARACE KOMPONENT BŘIŠNÍ STĚNY </w:t>
            </w:r>
            <w:hyperlink r:id="rId8" w:history="1">
              <w:r w:rsidRPr="00B726DC">
                <w:rPr>
                  <w:rFonts w:ascii="Arial" w:hAnsi="Arial" w:cs="Arial"/>
                  <w:sz w:val="16"/>
                  <w:szCs w:val="16"/>
                </w:rPr>
                <w:t>https://szv.mzcr.cz/Vykon/Detail/51520 (51520</w:t>
              </w:r>
            </w:hyperlink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nemá žádný ZUM), tzn. kdy je preferována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fasciální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trakce a kdy separace komponent?</w:t>
            </w:r>
          </w:p>
          <w:p w14:paraId="1ADB182B" w14:textId="765D5E07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Velmi nákladný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ZUM  pro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51516 -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Fasciotens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Hernia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á 59 750,- Kč*, ale nebyla doložena žádná randomizovaná kontrolovaná studie (RCT) → úroveň důkazu: nízká až velmi nízká (GRADE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).→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relativních vahách DRG skupin pro hospitalizační případy s léčbou různých druhů kýl jsou započteny náklady na materiálové položky v rozmezí cca od 1 do 32 tis. Kč. Použití výše uvedených ZUM položek bude vést ke vzniku materiálových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outlierů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1D55136D" w14:textId="77777777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A085020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Lepidla- od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1 270 Kč po 11 949 Kč </w:t>
            </w:r>
          </w:p>
          <w:p w14:paraId="298AFE86" w14:textId="77777777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Zavedení nového výkonu do SZV by mělo být podloženo reálnými národními daty, nejen odhady nebo zahraničními čísly. </w:t>
            </w:r>
          </w:p>
          <w:p w14:paraId="6207CEFE" w14:textId="408E2E17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Vzhledem k frekvenci výkonu uváděné překladatelem a ceně nových ZUM položek lze očekávat vznik materiálových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outlierů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 finančním dopadem do systému ve výši desítek až nižších stovek miliónů.</w:t>
            </w:r>
          </w:p>
          <w:p w14:paraId="7C861BD0" w14:textId="67437B5B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 potřeba s OM SH a ukotvit podmínky pro S</w:t>
            </w:r>
          </w:p>
          <w:p w14:paraId="4C6DDA57" w14:textId="5E88205F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</w:t>
            </w:r>
          </w:p>
          <w:p w14:paraId="0042C05C" w14:textId="2CB0EC9D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* ad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Fasciotens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Hernia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jednorázový trakční set předložen návrh VZP dle nového jednacího řádu → </w:t>
            </w:r>
            <w:r w:rsidRPr="00B726DC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zařazení ZUM ve fázi administrace</w:t>
            </w:r>
          </w:p>
        </w:tc>
      </w:tr>
      <w:tr w:rsidR="000B63FB" w:rsidRPr="00B726DC" w14:paraId="6D2170B9" w14:textId="77777777" w:rsidTr="00BA01D7">
        <w:trPr>
          <w:trHeight w:val="1903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DA01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511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7B0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51521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FASCIÁLNÍ TRAKCE U OPEN ABDOMEN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2169AA" w14:textId="77777777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předpoklad pro sdílení s jinými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.? </w:t>
            </w:r>
          </w:p>
          <w:p w14:paraId="76BC21C2" w14:textId="77777777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RL uvedeno, že výkon může provádět atestovaný chirurg s doloženým zaškolením→ nutno specifikovat typ zaškolení (certifikovaný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kurz?..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) </w:t>
            </w:r>
          </w:p>
          <w:p w14:paraId="5BC4EFE1" w14:textId="6ADF8DD9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 jakým výkonům se bude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vykazovat ?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též k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51397  OTEVŘENÁ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LAVÁŽ PERITONEÁLNÍ DUTINY, SEC. LOOK, LAPAROSTOMIE </w:t>
            </w:r>
            <w:hyperlink r:id="rId9" w:history="1">
              <w:proofErr w:type="gramStart"/>
              <w:r w:rsidRPr="00B726DC">
                <w:rPr>
                  <w:rStyle w:val="Hypertextovodkaz"/>
                  <w:rFonts w:ascii="Arial" w:hAnsi="Arial" w:cs="Arial"/>
                  <w:sz w:val="16"/>
                  <w:szCs w:val="16"/>
                </w:rPr>
                <w:t>Detail - Zdravotní</w:t>
              </w:r>
              <w:proofErr w:type="gramEnd"/>
              <w:r w:rsidRPr="00B726DC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výkony</w:t>
              </w:r>
            </w:hyperlink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?</w:t>
            </w:r>
          </w:p>
          <w:p w14:paraId="3943EC42" w14:textId="77777777" w:rsidR="000B63FB" w:rsidRPr="00B726DC" w:rsidRDefault="000B63FB" w:rsidP="00EB225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Odhad je pouze 60 pacientů/rok → upravit na OM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  "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SH" a specifikovat podmínky pro „S“</w:t>
            </w:r>
          </w:p>
          <w:p w14:paraId="73FEA4F4" w14:textId="34A645C7" w:rsidR="000B63FB" w:rsidRPr="00B726DC" w:rsidRDefault="000B63FB" w:rsidP="00943AE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Tento výkon plánuje využívat jednorázový trakční set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Fasciotens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Abdomen á 137 500,- Kč* → péče bude velmi nákladná jak z hlediska ZUM, tak také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ZULP - finanční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dopad nelze stanovit</w:t>
            </w:r>
          </w:p>
          <w:p w14:paraId="46331EB6" w14:textId="2B84AFB8" w:rsidR="000B63FB" w:rsidRPr="00B726DC" w:rsidRDefault="000B63FB" w:rsidP="003C4E5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Budou se současně používat síťky??</w:t>
            </w:r>
          </w:p>
          <w:p w14:paraId="69CFBF74" w14:textId="61901304" w:rsidR="000B63FB" w:rsidRPr="00B726DC" w:rsidRDefault="000B63FB" w:rsidP="00943AE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Cena ZUM v původních návrzích byla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nižší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než je nyní – důvod?</w:t>
            </w:r>
          </w:p>
          <w:p w14:paraId="53C9507B" w14:textId="67E6A1B7" w:rsidR="000B63FB" w:rsidRPr="00B726DC" w:rsidRDefault="000B63FB" w:rsidP="003C4E55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*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Fasciotens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Abdomen – jednorázový trakční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set - předložen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návrh VZP dle nového jednacího řádu </w:t>
            </w:r>
            <w:r w:rsidRPr="00B726DC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zařazení ZUM ve fázi administrace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6FA40C1D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EE549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002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F96D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02035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PODPŮRNÁ INTERVENCE U DĚTÍ S PSYCHICKÝMI POTÍŽEMI V ORDINACI PLDD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3E0822" w14:textId="75FCC6DF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Aktuálně zavedeno jako VZP výkon: 02035 – (VZP) PODPŮRNÁ INTERVENCE U DĚTÍ S PSYCHICKÝMI POTÍŽEMI V ORDINACI PLDD PŘED PŘEDÁNÍM DO PÉČE SPECIALISTY</w:t>
            </w:r>
          </w:p>
          <w:p w14:paraId="12CACC2F" w14:textId="7B7C1E49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Navrhujeme sjednotit s existujícím VZP výkonem, který by následně k 31.12.2025 zanikl, resp. by novelou byl zaveden jako SZV výkon</w:t>
            </w:r>
          </w:p>
          <w:p w14:paraId="0907D3A9" w14:textId="4CF14BF3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Tzn. nutné upravit číslo, název, OF (Omezení frekvence: 1/1 den, 4/ měsíc, 6/ 6 měsíců, 8/ rok), </w:t>
            </w:r>
          </w:p>
          <w:p w14:paraId="0C4FB0CC" w14:textId="522E41A9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 Popisu nebo Poznámky vložit: „Vykázání je podmíněno uvedením příslušné diagnózy z kapitoly F00-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F99 - Poruchy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duševní a poruchy chování dle MKN -10. Nelze vykázat u pacienta dispenzarizovaného na pracovišti v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305, 306, 350, 360, 901, 920, 922, 931 nebo 935.“</w:t>
            </w:r>
          </w:p>
          <w:p w14:paraId="683E30A3" w14:textId="4CAB6015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 Čím výkon končí doplnit: „stanovením dalšího postupu pro předání do péče dětského a dorostového psychiatra a/nebo dětského klinického psychologa“</w:t>
            </w:r>
          </w:p>
          <w:p w14:paraId="34DCD5B3" w14:textId="4FF01B6A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Nahradit „psychoterapeutická intervence“ za „podpůrná intervence“</w:t>
            </w:r>
          </w:p>
          <w:p w14:paraId="65C2603B" w14:textId="3F4064A1" w:rsidR="000B63FB" w:rsidRPr="000B63FB" w:rsidRDefault="000B63FB" w:rsidP="00035E8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63F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ZUM+ ZULP – ne</w:t>
            </w:r>
          </w:p>
          <w:p w14:paraId="5221A42C" w14:textId="0B2DA5C1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7D0CE1F6" w14:textId="77777777" w:rsidTr="00925B47">
        <w:trPr>
          <w:trHeight w:val="143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1B67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002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A58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02106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PREVENTIVNÍ APLIKACE MONOKLONÁLNÍ PROTILÁTKY V ORDINACI PLDD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E7B418" w14:textId="17BA3C18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Aktuálně zavedeno jako VZP výkon: 02260 - (VZP) APLIKACE MONOKLONÁLNÍ PROTILÁTKY PROTI RSV INFEKCI</w:t>
            </w:r>
          </w:p>
          <w:p w14:paraId="24F4BE95" w14:textId="2307DBDD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Navrhujeme sjednotit s existujícím VZP výkonem, který by následně k 31.12.2025 zanikl, resp. by novelou byl zaveden jako SZV výkon</w:t>
            </w:r>
          </w:p>
          <w:p w14:paraId="5C402701" w14:textId="558F9EFD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Tzn.  - upravit číslo, název, OF (1/1 den, 1x život)</w:t>
            </w:r>
          </w:p>
          <w:p w14:paraId="24253924" w14:textId="19922509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Doplnit sdílené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301 a 304</w:t>
            </w:r>
          </w:p>
          <w:p w14:paraId="430DE382" w14:textId="468F94D4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 xml:space="preserve">Popisu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nebo poznámky doplnit: „Výkon lze vykazovat pouze v období mezi 1.10.- 31.3. následujícího roku. V souvislosti s pasivní imunizací nelze vykazovat edukační výkony 02160 a 02161. Výkon nelze vykázat v případě, že matka byla v těhotenství očkována proti RSV“</w:t>
            </w:r>
          </w:p>
          <w:p w14:paraId="38C873BD" w14:textId="6C0A2669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Aktuálně není stanovena úhrada z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v.z.p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pro 2. sezónu u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rizikových - zcela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 výkonu vypustit</w:t>
            </w:r>
          </w:p>
        </w:tc>
      </w:tr>
      <w:tr w:rsidR="000B63FB" w:rsidRPr="00B726DC" w14:paraId="66FB8428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45A56E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002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871F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02220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RYCHLOTEST STREP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 - PŘÍMÝ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PRŮKAZ ANTIGENU STREPTOCOCCUS PYOGENES (STREP A) V ORDINACI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 předloženého registračního listu není jasné, co chce předkladatel změnit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20380E" w14:textId="1F260335" w:rsidR="000B63FB" w:rsidRPr="00B726DC" w:rsidRDefault="000B63FB" w:rsidP="0047420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Požadavek na EHK pro POCT přístroj pro výkon 02220 je zaveden od 1.1.2026 dle novely SZV (Kapitola 4 bod 2.2)</w:t>
            </w:r>
          </w:p>
          <w:p w14:paraId="6128EC98" w14:textId="4DCD8696" w:rsidR="000B63FB" w:rsidRPr="00B726DC" w:rsidRDefault="000B63FB" w:rsidP="0047420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Požadavek na EHK je uveden v normě ISO 22870, která vstoupila v platnost v roce 2012. Nezbytnost provádění EHK je tedy dlouhodobá povinnost, kterou museli lékaři primární péče provádět i v minulosti. Nejde tedy o navýšení nákladů, jen o skutečnost, že zdravotní pojišťovny provedení EHK vyžadují doložit. Požadavek na EHK je stanoven na 1x ročně, cena se pohybuje mezi 1500 - 3000Kč. Při odhadovaném počtu vyšetření 500/rok, se částka na EHK pohybuje mezi 3-6 korunami a je tedy zahrnuta do režijních nákladů. </w:t>
            </w:r>
          </w:p>
          <w:p w14:paraId="44F872EB" w14:textId="189BF363" w:rsidR="000B63FB" w:rsidRPr="00B726DC" w:rsidRDefault="000B63FB" w:rsidP="0047420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návrhu SPLDD neplynou žádné návrhy na změny ve výkonu a jeho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ohodnocení- nutno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specifikovat a podložit kalkulacemi a aktuálními cenami na trhu</w:t>
            </w:r>
          </w:p>
          <w:p w14:paraId="0EDD9DCD" w14:textId="0A5D816F" w:rsidR="000B63FB" w:rsidRPr="00B726DC" w:rsidRDefault="000B63FB" w:rsidP="0047420C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774ABBF9" w14:textId="77777777" w:rsidTr="00BA01D7">
        <w:trPr>
          <w:trHeight w:val="886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09E5B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BE7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93175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17-HYDROXYPROGESTERON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odbornosti (převod z 815 na 801), změna OM, změna popisu a obsahu, času nositele, materiálů, přístrojů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3B0059" w14:textId="6C00DFC4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Prosíme doložit stanovisko příslušné odbornosti 815 k převzetí daných výkonů odborností 801.</w:t>
            </w:r>
          </w:p>
          <w:p w14:paraId="2BE2E3EC" w14:textId="77777777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Vzhledem k tomu, že se jedná o další soubor takto předložených výkonů, předpokládáme, že důvodem je změna metodiky z měření radioaktivity na imunochemické stanovení, je tomu tak? Součástí podkladů tentokrát nebylo odůvodnění ……</w:t>
            </w:r>
          </w:p>
          <w:p w14:paraId="45A86DE3" w14:textId="77777777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 doložit ceny </w:t>
            </w:r>
            <w:proofErr w:type="spellStart"/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PMAt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-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příslušných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kitů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ke stanovení (např. faktura) a kalkulaci na jeden vzorek. Toto nebylo součástí podkladů z MZ.</w:t>
            </w:r>
          </w:p>
          <w:p w14:paraId="7FDB6466" w14:textId="77777777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Časy nositelů – v současnosti u stávajících výkonů uvedeno převážně 1,5 min, nyní navrženo 2 min, jaký je důvod pro navýšení?</w:t>
            </w:r>
          </w:p>
          <w:p w14:paraId="25E627E5" w14:textId="77777777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</w:p>
          <w:p w14:paraId="011755FF" w14:textId="5F7851C7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Původně OM: S nyní BOM – výkon je tedy podmíněn jen přístrojovým vybavením, není třeba žádná specializace pracoviště? V rámci diskuse na PS SZV konstatováno, že dříve uvedeno S – což znamenalo jen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laboratoř….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</w:tr>
      <w:tr w:rsidR="000B63FB" w:rsidRPr="00B726DC" w14:paraId="00B0BEFB" w14:textId="77777777" w:rsidTr="00BA01D7">
        <w:trPr>
          <w:trHeight w:val="203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A435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ED4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93219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INZULÍN PROTILÁTKY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odbornosti (převod z 815 na 801), změna OM, změna doby trvání, obsahu, času nositele, materiálů, přístrojů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A1CD0C" w14:textId="155D47FF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Prosíme doložit stanovisko příslušné odbornosti 815 k převzetí daných výkonů odborností 801.</w:t>
            </w:r>
          </w:p>
          <w:p w14:paraId="58ABF101" w14:textId="77777777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Vzhledem k tomu, že se jedná o další soubor takto předložených výkonů, předpokládáme, že důvodem je změna metodiky z měření radioaktivity na imunochemické stanovení, je tomu tak? Součástí podkladů tentokrát nebylo odůvodnění ……</w:t>
            </w:r>
          </w:p>
          <w:p w14:paraId="4AF7FC89" w14:textId="77777777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 doložit ceny </w:t>
            </w:r>
            <w:proofErr w:type="spellStart"/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PMAt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-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příslušných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kitů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ke stanovení (např. faktura) a kalkulaci na jeden vzorek. Toto nebylo součástí podkladů z MZ.</w:t>
            </w:r>
          </w:p>
          <w:p w14:paraId="3FB6658B" w14:textId="77777777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Časy nositelů – v současnosti u stávajících výkonů uvedeno převážně 1,5 min, nyní navrženo 2 min, jaký je důvod pro navýšení?</w:t>
            </w:r>
          </w:p>
          <w:p w14:paraId="5B0E84DB" w14:textId="77777777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Čas výkonu – nyní má výkon 8 min, dochází k navýšení na 10 min, jaký je důvod navýšení?</w:t>
            </w:r>
          </w:p>
          <w:p w14:paraId="338F5816" w14:textId="77777777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Analyzátor imunochemický s větší kapacitou za 2,5 mil. Kč – doposud jen Zařízení k měření radioaktivity vzorků gama v ceně 1 100 000,- – nyní dražší přístroj – disponují tímto přístrojem poskytovatelé?</w:t>
            </w:r>
          </w:p>
          <w:p w14:paraId="61AE8EFF" w14:textId="249CA4BB" w:rsidR="000B63FB" w:rsidRPr="00B726DC" w:rsidRDefault="000B63FB" w:rsidP="007036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Původně OM: S nyní BOM – výkon je tedy podmíněn jen přístrojovým vybavením, není třeba žádná specializace pracoviště? V rámci diskuse na PS SZV konstatováno, že dříve uvedeno S – což znamenalo jen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laboratoř….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</w:tr>
      <w:tr w:rsidR="000B63FB" w:rsidRPr="00B726DC" w14:paraId="75ED1082" w14:textId="77777777" w:rsidTr="00BA01D7">
        <w:trPr>
          <w:trHeight w:val="42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B5DB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96E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93169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OSTEOKALCIN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F3A426" w14:textId="4B83F984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Bez připomínek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6D01A950" w14:textId="77777777" w:rsidTr="00BA01D7">
        <w:trPr>
          <w:trHeight w:val="73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F343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801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274C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93259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C-TERMINÁLNÍ TELOPEPTID KOLAGENU TYPU I (CTX-I)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BEEFC8" w14:textId="4919DE01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Bez připomínek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16AF7DE7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9643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6591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801-2025-02-11-09-39-55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STANOVENÍ MONOKLONÁLNÍHO IMUNOGLOBULINU METODOU HMOTNOSTNÍ SPEKTROMETRIE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C79192" w14:textId="77777777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Jak bylo řešeno doposud? </w:t>
            </w:r>
          </w:p>
          <w:p w14:paraId="003840A2" w14:textId="69A987B1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součástí doporučených postupů v ČR?</w:t>
            </w:r>
          </w:p>
          <w:p w14:paraId="5CAD90DC" w14:textId="67657E6B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Jaký je algoritmus vyšetřování? Jak často a u jakých pacientů se provádí?</w:t>
            </w:r>
          </w:p>
          <w:p w14:paraId="4DCB021D" w14:textId="14B28545" w:rsidR="000B63FB" w:rsidRPr="00B726DC" w:rsidRDefault="000B63FB" w:rsidP="002148B1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… lze provést více metodami (elektroforéza bílkovin,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elektroforeza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 násl.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Imunofixací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1334 bodů, kvantifikace volných lehkých řetězců, kvantit.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stavovení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imunoglobulinů…). Doporučení ČSKB z dubna 2025: </w:t>
            </w:r>
            <w:r w:rsidRPr="00B726DC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Metoda MS je nejcitlivější, ale také nejdražší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– 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otázkou zůstává, zda je potřeba nový výkon za 6281 bodů, zda současnými metodami nedojdeme stejných výsledků?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 článku je uvedeno: „Je pravděpodobné, že metody hodnocení MRD s využitím hmotnostní spektrometrie budou v blízké budoucnosti využívány zejména v laboratořích při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hematoonkologických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centrech.“ – otázkou je, zda tento výkon 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nevyčlenit pouze pro specifické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případy 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(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detekce MRD, slabé pozitivitě při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elfo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?)? </w:t>
            </w:r>
          </w:p>
          <w:p w14:paraId="7FCDDBEC" w14:textId="4F0B563E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SZV není srovnatelný výkon s metodou hmotnostní spektrometrie? Výkony na principu hmotnostní spektrometrie v SZV mají řádově nižší bodovou hodnotu… </w:t>
            </w:r>
          </w:p>
          <w:p w14:paraId="65A921A4" w14:textId="77777777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OF nutno limitovat i na delší časový úsek, nyní pouze 1/1 den</w:t>
            </w:r>
          </w:p>
          <w:p w14:paraId="0A71413E" w14:textId="77777777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Čas 100 min ve výkonu odpovídá? </w:t>
            </w:r>
          </w:p>
          <w:p w14:paraId="1518336F" w14:textId="77777777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Čas nositele 25 min?</w:t>
            </w:r>
          </w:p>
          <w:p w14:paraId="2CDC1054" w14:textId="026F9669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 specifikovat pracoviště v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Podmínce  -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Laboratoř poskytovatele se statutem centra vysoce specializované péče pro pacienty s mnohočetným myelomem a dalšími monoklonálními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gamapatiemi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</w:t>
            </w: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jaké je to CVSP dle Věstníku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MZ - HOC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?</w:t>
            </w:r>
          </w:p>
          <w:p w14:paraId="30513771" w14:textId="77777777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 doložit PMAT např. fakturou včetně rozpočítání na jeden vzorek – nebylo součástí podkladů z MZ. </w:t>
            </w:r>
          </w:p>
          <w:p w14:paraId="4278AC91" w14:textId="77777777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Nutno doložit přístroje plus SW: Položky A008482 Automatická příprava vzorků pro MS technologii, A008483 „Hmotnostní spektrometr technologie EXENT“ A008484 Kontrolní a vyhodnocovací software pro MS technologii jsou uvedeny v číselníku nově, u tohoto výkonu, tedy nutno doložit u těchto položek cenu např. fakturou (nebylo součástí podkladů z MZ) a uvést bližší specifikaci položek, přístroje.</w:t>
            </w:r>
          </w:p>
          <w:p w14:paraId="7218C8E3" w14:textId="77777777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Doba životnosti je 5 let u přístroje za cca 6 mil. (další přístroje 4,7 mil.  a 2,2 mil. Kč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 ?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náklady na údržbu ročně 950 tis. (760 tis., 350 tis.)?</w:t>
            </w:r>
          </w:p>
          <w:p w14:paraId="5FF6B5F6" w14:textId="2D680F85" w:rsidR="000B63FB" w:rsidRPr="00B726DC" w:rsidRDefault="000B63FB" w:rsidP="00214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Jedná se o ekonomicky nejméně náročnou variantu na trhu? Nelze použít přístroj již uvedený v číselníku MZ?</w:t>
            </w:r>
          </w:p>
        </w:tc>
      </w:tr>
      <w:tr w:rsidR="000B63FB" w:rsidRPr="00B726DC" w14:paraId="617706F5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DD11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B7F2E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801-2025-11-16-08-40-02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TARTARÁT REZISTENTNÍ KYSELÁ FOSFATÁZA IZOENZYM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5B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(TRAP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5B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8C457C" w14:textId="77777777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Jak bylo řešeno doposud? </w:t>
            </w:r>
          </w:p>
          <w:p w14:paraId="768A26B5" w14:textId="6B5E6DB5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Doposud se využívaly jiné markery? je stanovení TRAP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5B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součástí DP? Jaký je algoritmus?</w:t>
            </w:r>
          </w:p>
          <w:p w14:paraId="6D4959EF" w14:textId="20A3BA3B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Pokud má být místo markeru resorpce CTX-I (výkon č. 93259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 ,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tak je do Popisu nutno uvést tuto nepovolenou kombinaci s výkonem 93259.</w:t>
            </w:r>
          </w:p>
          <w:p w14:paraId="1C894B4A" w14:textId="77777777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Kromě doložení PMAT Nutno doložit PMAT např. fakturou včetně rozpočítání na jeden vzorek – nebylo součástí podkladů z MZ. Z přiložených podkladů nelze rozklíčovat cenu na jeden vzorek 475 bb. Dle podkladů je jedno stanovení 107 Kč vč. DPH, nelze rozklíčovat položku kalibrátoru, kontrol,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dilučních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roztoků a pufrů, tzn. jak se dospělo k částce 475 Kč, prosíme doplnit, nebylo součástí podkladů z MZ.</w:t>
            </w:r>
          </w:p>
          <w:p w14:paraId="4FD2B503" w14:textId="799B56F0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Jak se dospělo k OF 1/čtvrtletí?</w:t>
            </w:r>
          </w:p>
        </w:tc>
      </w:tr>
      <w:tr w:rsidR="000B63FB" w:rsidRPr="00B726DC" w14:paraId="1F6C540B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2E12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4BAE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801-2025-11-11-06-04-39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STANOVENÍ IONIZOVANÉHO HOŘČÍKU (POCT)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199D99" w14:textId="514EFC3E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Popisu a textech jdoucích do vyhlášky je nutné neuvádět pouze zkratky, ale nutno rozepsat.</w:t>
            </w:r>
          </w:p>
          <w:p w14:paraId="4EE543FE" w14:textId="77777777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Jak bylo řešeno doposud? </w:t>
            </w:r>
          </w:p>
          <w:p w14:paraId="52359CB6" w14:textId="77777777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Nebo se jedná o zcela nový typ vyšetření? Je pak uvedeno v doporučených postupech daných klinických stavů?</w:t>
            </w:r>
          </w:p>
          <w:p w14:paraId="5F05B26C" w14:textId="5E2FC38B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Jedná se o pacienty, kteří jsou dle RL na JIP a v kritickém stavu – tj. hospitalizování u PZS, kde předpokládáme komplement a biochemii – proč nelze provést stanovení v laboratoři?</w:t>
            </w:r>
          </w:p>
          <w:p w14:paraId="113E01B8" w14:textId="77777777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Odpovídá stavu pacientů i spektrum uvedených sdílejících odborností? Např. 001?</w:t>
            </w:r>
          </w:p>
          <w:p w14:paraId="0664461B" w14:textId="4418DE83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 nositele výkonu je jako funkce uvedeno "NLZP bez odborného dohledu-zdravotní laborant", nicméně na pracovištích sdílených odborností výkon by výkon neprováděl zdravotní laborant, ale nejspíš všeobecná sestra (taktéž S2) - stačilo by tedy uvést "NLZP bez odborného dohledu".</w:t>
            </w:r>
          </w:p>
          <w:p w14:paraId="0C732133" w14:textId="77777777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>Položka A008510 „Analyzátor na stanovení ionizovaných stopových prvků“ je uvedená v číselníku nově, u tohoto výkonu, nutno doložit cenu např. fakturou (nebylo součástí podkladů z MZ) a uvést bližší specifikaci přístroje vč. toho, že se jedná o POCT přístroj. Z přiložených podkladů nelze rozklíčovat cenu přístroje 203 401,00 Kč s DPH resp. 168 100 Kč bez DPH, DPH je 21%</w:t>
            </w:r>
          </w:p>
          <w:p w14:paraId="76ED095D" w14:textId="77777777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 doložit PMAT a rozpočítání na jeden vzorek – nebylo součástí podkladů z MZ. v žádosti uvedeno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57  Kč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bez DPH (69 s DPH) a tuto cenu dle přiložených podkladů nedokážeme rozklíčovat </w:t>
            </w:r>
          </w:p>
          <w:p w14:paraId="4ED95070" w14:textId="77777777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 Podmínky nutno uvést povinnost EHK, </w:t>
            </w:r>
          </w:p>
          <w:p w14:paraId="4535700A" w14:textId="77777777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 dále lépe definovat pracoviště – aby odpovídalo uváděnému spektru pacientů (urgentní příjem, JIP, Kardiocentra – jak je uvedeno v Popisu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apod..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</w:t>
            </w:r>
          </w:p>
          <w:p w14:paraId="26E74816" w14:textId="6D0D6329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OM – je p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 xml:space="preserve">ředpoklad stanovení i ambulantně?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U pacientů v kritickém stavu?  - není vhodnější OM: SH?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Nutno specifikovat, neboť výkon, tak jak je postaven nyní, může být směřován do jakékoli ambulance, která doloží přístroj!</w:t>
            </w:r>
          </w:p>
          <w:p w14:paraId="357332B0" w14:textId="7065AE60" w:rsidR="000B63FB" w:rsidRPr="00B726DC" w:rsidRDefault="000B63FB" w:rsidP="008F0C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Nutno doplnit ekonomický dopad, nutno doplnit očekávanou frekvenci / počet výkonů za systém.</w:t>
            </w:r>
          </w:p>
        </w:tc>
      </w:tr>
      <w:tr w:rsidR="000B63FB" w:rsidRPr="00B726DC" w14:paraId="025995F6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E0F62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801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EF21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801-2025-07-09-09-12-59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STANOVENÍ MARKERŮ VIROVÉ A BAKTERIÁLNÍ ODPOVĚDI MXA/CRP POCT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C5902A" w14:textId="478FE5BC" w:rsidR="000B63FB" w:rsidRPr="00B726DC" w:rsidRDefault="000B63FB" w:rsidP="005B4F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již hrazeno z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v.z.p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v EU? V minulé reakci na připomínky uvedeno, že schválená úhrada je zatím jen v USA (FDA) a Jižní Koreji … </w:t>
            </w:r>
          </w:p>
          <w:p w14:paraId="1F9B6143" w14:textId="77777777" w:rsidR="000B63FB" w:rsidRPr="00B726DC" w:rsidRDefault="000B63FB" w:rsidP="005B4F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Jsou indikační kritéria, jsou již doporučené postupy (viz minulé projednávání) – kdy, v jakých situacích se má použít nově navrhovaný výkon a kdy stávající výkony s CRP? </w:t>
            </w:r>
          </w:p>
          <w:p w14:paraId="009EDE0B" w14:textId="77777777" w:rsidR="000B63FB" w:rsidRPr="00B726DC" w:rsidRDefault="000B63FB" w:rsidP="005B4F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Indikace uvedené v Popisu – nepřekrývají se s indikacemi klasického CRP? Potřebujeme vymezit, kdy se má použít nově navrhovaný výkon a kdy stávající výkony s CRP a kdy se naopak MXA použije a nepoužije se CRP.</w:t>
            </w:r>
          </w:p>
          <w:p w14:paraId="554FE1B8" w14:textId="77777777" w:rsidR="000B63FB" w:rsidRPr="00B726DC" w:rsidRDefault="000B63FB" w:rsidP="005B4F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 požadavkem na vymezení indikací souvisí i připomínka k rozsáhlému sdílení výkonu. Na minulém projednání bylo řečeno, že využití je „primárně u dětských pacientů v první linii (pohotovost, dětské příjmové ambulance) s ev. přesahem do dospělých“, tomu by mělo odpovídat i nastavení sdílejících odborností –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 xml:space="preserve">tedy redukovat uvedené sdílející odbornosti. </w:t>
            </w:r>
          </w:p>
          <w:p w14:paraId="09947B4E" w14:textId="77777777" w:rsidR="000B63FB" w:rsidRPr="00B726DC" w:rsidRDefault="000B63FB" w:rsidP="005B4F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Jak se zamezí duplicitám?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Doplněna nepovolená kombinace s 02230 KVANTITATIVNÍ STANOVENÍ CRP (POCT) (115 bodů). Doplnit i nepovolenou kombinaci i s výkony níže, zatím jsou stále v SZV: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91331 STANOVENÍ CRP LATEXOVOU AGLUTINACÍ (RAPID TEST) (77 bodů) (OS v reakci na připomínky: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obsolentní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zvážit zrušení)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91153 STANOVENÍ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 - REAKTIVNÍHO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PROTEINU (160 bb.)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91195 STANOVENÍ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 - REAKTIVNÍHO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PROTEINU ELISA (289 bb.) (OS v reakci na připomínky: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obsolentní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zvážit zrušení)</w:t>
            </w:r>
          </w:p>
          <w:p w14:paraId="247504CE" w14:textId="38CAEC32" w:rsidR="000B63FB" w:rsidRPr="00B726DC" w:rsidRDefault="000B63FB" w:rsidP="00037CD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nastaveno OF 1/1 den – nedostatečné, nutno </w:t>
            </w: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více omezit (na týden, čtvrtletí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?), lze z medicínského hlediska nastavit i na delší časový úsek? V položce OF…V popisu je uvedeno: “Případná kontrola vyšetření do 48 hodin po zahájení antibiotické terapie“ a současně uvedeno „Re-test za 6-24 hod (rychlá elevace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MxA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)“</w:t>
            </w:r>
          </w:p>
          <w:p w14:paraId="05E851B3" w14:textId="77777777" w:rsidR="000B63FB" w:rsidRPr="00B726DC" w:rsidRDefault="000B63FB" w:rsidP="005B4F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PMAt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děkujeme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za doložení ceny příslušného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kitu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ke stanovení, žádáme ještě o kalkulaci na jeden vzorek. Toto nebylo součástí podkladů z MZ, ev. lze dořešit na místě – pokud MZ disponuje tímto výpočtem. </w:t>
            </w:r>
          </w:p>
          <w:p w14:paraId="126AA095" w14:textId="77777777" w:rsidR="000B63FB" w:rsidRPr="00B726DC" w:rsidRDefault="000B63FB" w:rsidP="005B4F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Imunoanalyzátor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-víceúčelový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 POCT AFIAS-1, AFIAS-3, AFIAS-6 – děkujeme za doložení ceny, evidujeme úpravu názvu přístroje v souladu s reakcí na připomínku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(….</w:t>
            </w:r>
            <w:proofErr w:type="gram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Dle velikosti pracoviště, mohou pracoviště pro optimalizaci provozu používat kromě jednokanálového AFIAS-1, také vícekanálové přístroje AFIAS (a to se 3 kanály = AFIAS-3 nebo 6 kanály AFIAS-6), nelze tedy kód navázat pouze na jeden konkrétní model AFIAS-1 (doporučujeme neuvádět u názvu přístroje číslici, pouze název platformy AFIAS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</w:t>
            </w:r>
          </w:p>
          <w:p w14:paraId="704A77A3" w14:textId="77777777" w:rsidR="000B63FB" w:rsidRPr="00B726DC" w:rsidRDefault="000B63FB" w:rsidP="005B4F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Nutno vyjasnit EHK – jak tedy bude zaručeno kvalitní stanovení POCT přístrojem?</w:t>
            </w:r>
          </w:p>
          <w:p w14:paraId="79DC2DA1" w14:textId="77777777" w:rsidR="000B63FB" w:rsidRPr="00B726DC" w:rsidRDefault="000B63FB" w:rsidP="0074211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OM: BOM – výkon je tedy podmíněn jen přístrojovým vybavením, není třeba žádná specializace ev. zaměření pracoviště?</w:t>
            </w:r>
          </w:p>
          <w:p w14:paraId="786629AC" w14:textId="465FE55C" w:rsidR="000B63FB" w:rsidRPr="00B726DC" w:rsidRDefault="000B63FB" w:rsidP="0074211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  <w:t>Ekonomický dopad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lze jen obtížně stanovit, jelikož není jasné, jaká část frekvence CRP bude výkonem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nahrazena !</w:t>
            </w:r>
            <w:proofErr w:type="gramEnd"/>
          </w:p>
        </w:tc>
      </w:tr>
      <w:tr w:rsidR="000B63FB" w:rsidRPr="00B726DC" w14:paraId="0754EF9F" w14:textId="77777777" w:rsidTr="00BA01D7">
        <w:trPr>
          <w:trHeight w:val="332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DAB63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801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35A3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801-2025-02-18-04-52-46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IMUNOANALYTICKÉ STANOVENÍ NEURODEGENERATIVNÍCH MARKERŮ V PLAZMĚ NEBO SÉRU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DF784" w14:textId="59530A6E" w:rsidR="000B63FB" w:rsidRPr="00B726DC" w:rsidRDefault="000B63FB" w:rsidP="005B4F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 předkládán opakovaně, i na minulém jednání výkon stažen, proto viz předchozí připomínky</w:t>
            </w:r>
          </w:p>
          <w:p w14:paraId="30152F1A" w14:textId="67EEE245" w:rsidR="000B63FB" w:rsidRPr="00B726DC" w:rsidRDefault="000B63FB" w:rsidP="0049376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</w:t>
            </w: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daná metoda již součástí doporučených postupů v ČR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? Je jasně stanovený vyšetřovací a léčebný algoritmus s využitím příslušného LP a daných markerů? – Prosíme doložit Doporučené postupy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…..dle minulé reakce na připomínky uvedeno, že nejsou oficiální české doporučené postupy, likvorové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parametry a příp. amyloidový PET jsou v rámci výzkumných kritérií dle zahraničních studií, v Evropských doporučeních je p-tau217 zmíněno jako vize do budoucna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….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jak je tomu nyní?</w:t>
            </w:r>
          </w:p>
          <w:p w14:paraId="22DB7B5B" w14:textId="7777777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již schválena příslušná léčba? Má v ČR příslušné LP úhradu? Jaké jsou podmínky úhrady? Je podmíněna stanovením daných markerů v plazmě nebo v séru?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…..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reakci na připomínky minule uvedeno, že v ČR ještě úhrady nebyly dojednány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….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 doporučeních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příslušných léčiv je pozitivita amyloid PET či likvorových parametrů (AB42), tedy nikoli markery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pTau</w:t>
            </w:r>
            <w:proofErr w:type="spellEnd"/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….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jak je tomu nyní?</w:t>
            </w:r>
          </w:p>
          <w:p w14:paraId="63122D1B" w14:textId="7777777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Popisu uvedeno, že indikující odborností je </w:t>
            </w: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psychiatr a neurolog. Jaké je stanovisko indikujících odborností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? </w:t>
            </w: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Prosíme o písemné stanovisko těchto indikujících odbornosti/odborností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26636FB9" w14:textId="7777777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 Popisu bylo doplněno indikační omezení: „lehká demence, mírný kognitivní deficit“, což je značně široký rozsah, nutno zúžit. </w:t>
            </w:r>
          </w:p>
          <w:p w14:paraId="2D1CD0EE" w14:textId="7777777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Dále se uvádí, že v případě SC je OF 1/5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let  -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co znamená zkratka „SC“? </w:t>
            </w: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Má se jednat o screening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? V případě, že ano, byl screening projednán a schválen v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Narodním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screeningovém centru (NSC, ÚZIS) s projednáním Metodiky, přesného algoritmu, včetně toho, kdy se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vyšetřuje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jaký marker, ekonomickými analýzami, projednáním a připomínkováním v příslušné komisi pro tento screening a schválen MZ? VZP není znám žádný nový odsouhlasený screeningový program pro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Alzheimrovu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chorobu. Nesouhlasíme s uváděním screeningu v tomto výkonu.</w:t>
            </w:r>
          </w:p>
          <w:p w14:paraId="252B3620" w14:textId="1206E360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OF - dále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uvedeno v rámci sledování efektivity léčby např. 2x za rok/osoba – jaký medicínský podklad / z čeho se vychází při určení tohoto intervalu?  </w:t>
            </w:r>
          </w:p>
          <w:p w14:paraId="14345BDC" w14:textId="7777777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OF také jasně vymezit k formulaci „v plazmě nebo v séru“ – v tomto kontextu možná doplnit OF 1/6 měsíců – aby nedocházelo k tomu, že by bylo provedeno vyšetření jak v séru v plazmě a aby nedošlo k vykázání ve 2 po sobě jdoucích dnech.</w:t>
            </w:r>
          </w:p>
          <w:p w14:paraId="2CD2981E" w14:textId="7777777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PMAT položka A084973 Souprava na stanovení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Fosforylovaného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Tau 217 (pTau217) vč. Kalibrátoru, kontrol,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dilučních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roztoků a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pufrů - ceny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PMAt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 -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příslušných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kitů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ke stanovení doloženy – faktura – prosíme dodat ještě kalkulaci na jeden vzorek, jak bylo požadováno. Není to součástí podkladů z MZ – neobdrželi jsme. ev. lze dořešit na místě – pokud MZ disponuje tímto výpočtem.</w:t>
            </w:r>
          </w:p>
          <w:p w14:paraId="29EDDFFF" w14:textId="7777777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Jedná se o ekonomicky nejméně náročnou variantu na trhu? Je více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kitů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? Doložit cenovou analýzu.</w:t>
            </w:r>
          </w:p>
          <w:p w14:paraId="51553665" w14:textId="7777777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Uvedeno, že kalkulováno pro jeden marker (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fosforylovaný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tau protein: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pTau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217,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pTau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181,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pTau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231; BD-Tau) a další) – jaké jsou „a další“, jaké jsou ceny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kitů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rozpočítání na jeden vzorek u dalších markerů?</w:t>
            </w:r>
          </w:p>
          <w:p w14:paraId="2F032293" w14:textId="55AFF3F5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Výkon je aktuálně navržen tak, že je kalkulován pro jeden marker – tzn. vyšetření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všechn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markerů  pTau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217,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pTau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181,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pTau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231 a BD-Tau což by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znamčenalo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kalkulaci  4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x1835 bodů, tj. 7332 bodů, což je velmi drahý výkon.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Navíc na minulém jednání bylo konstatováno, že se zpočátku (myšleno zpočátku zavedení výkonu) bude stanovovat pouze jeden marker a to ten u kterého se prokázala největší výpovědní hodnota (ze zápisu … a aby se z počátku stanovoval pouze jeden z uvažovaných čtyř markerů, u kterého se prozatím prokázala největší výpovědní hodnota.)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Avšak tomu neodpovídá Popis: „Kalkulováno pro jeden marker (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fosforylovaný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tau protein: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pTau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217,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pTau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181,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pTau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231; BD-Tau) a další), kód se může opakovat i vícekrát podle počtu indikovaných a vyšetřených markerů. Maximální počet je dán frekvencí v jednom dni a roce. V rámci SC a následné monitorace ze séra jen p-Tau 217. V rámci došetřování před zahájením příp. terapie všechny 4 markery.“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Rovněž  OF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„v rámci SC 1/5let, v rámci sledování efektivity léčby 2/rok“ je nejasné vzhledem k Popisu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RL nutno adekvátně upravit, nyní nedává smysl.</w:t>
            </w:r>
          </w:p>
          <w:p w14:paraId="5BCBDEE2" w14:textId="51D9867C" w:rsidR="000B63FB" w:rsidRPr="00B726DC" w:rsidRDefault="000B63FB" w:rsidP="00966DD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Jakým způsobem se došlo k časové dotaci výkonu, časové dotaci nositelů?</w:t>
            </w:r>
          </w:p>
          <w:p w14:paraId="56C17DA2" w14:textId="7777777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Nyní uvedeno OM: S. Doplnit specifikaci S v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Poznámce  -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souvislost s CVSP či jinými centry? Návaznost na klinickou diagnostiku? Nyní doplněno: „Centra budou teprve vytvořena po schválení léčby“ – Jaká centra, kdy budou ustanovena?</w:t>
            </w:r>
          </w:p>
          <w:p w14:paraId="6491F3AF" w14:textId="7777777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RL uvedený způsob úhrady v dalších zemích –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Německo ,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Rakousko – zde je hrazeno z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v.z.p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.? V jakém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nastavení ?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(Doporučené postupy, indikace, OF?)</w:t>
            </w:r>
          </w:p>
          <w:p w14:paraId="40241B52" w14:textId="1AFEE9CD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Ekonomický dopad – uvedeno, že ÚZIS nedodal podklady, jak se tedy došlo k odhadu 10 000 vyšetření/rok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?</w:t>
            </w:r>
          </w:p>
          <w:p w14:paraId="72281906" w14:textId="017FE6F7" w:rsidR="000B63FB" w:rsidRPr="00B726DC" w:rsidRDefault="000B63FB" w:rsidP="006827F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textu prokázání léčebného přínosu se píše, že může nahradit vyšetření PET – v jakém procentu? Jaká bude úspora? Bude se implementovat do doporučených postupů?</w:t>
            </w:r>
          </w:p>
        </w:tc>
      </w:tr>
      <w:tr w:rsidR="000B63FB" w:rsidRPr="00B726DC" w14:paraId="74CB4D28" w14:textId="77777777" w:rsidTr="00BA01D7">
        <w:trPr>
          <w:trHeight w:val="1014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964B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15B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11140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ZAVEDENÍ PERIFERNĚ ZAVEDENÉHO CENTRÁLNÍHO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KATETRU - PICC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OF, popisu, nositele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C8A4C7" w14:textId="23A8B30F" w:rsidR="000B63FB" w:rsidRPr="00B726DC" w:rsidRDefault="000B63FB" w:rsidP="0074211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Rozpor v omezení frekvencí a uvedení četnosti výkonů ve zdůvodnění změnového řízení…3x/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rok..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4x/rok?</w:t>
            </w:r>
          </w:p>
          <w:p w14:paraId="110E832F" w14:textId="347D3F1B" w:rsidR="000B63FB" w:rsidRPr="00B726DC" w:rsidRDefault="000B63FB" w:rsidP="0074211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A001779 Rouška </w:t>
            </w:r>
            <w:proofErr w:type="spellStart"/>
            <w:r w:rsidRPr="003B1879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folioplast</w:t>
            </w:r>
            <w:proofErr w:type="spellEnd"/>
            <w:r w:rsidRPr="003B1879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 xml:space="preserve"> operační 622,90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je cena za balení nikoliv za kus – nutno opravit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1D24CF2B" w14:textId="77777777" w:rsidTr="00BA01D7">
        <w:trPr>
          <w:trHeight w:val="2448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5BE261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87DF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11141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ZAVEDENÍ MIDLINE KATÉTRU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A9B9CA" w14:textId="77777777" w:rsidR="000B63FB" w:rsidRPr="00B726DC" w:rsidRDefault="000B63FB" w:rsidP="0067485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Jak doposud péče vykazována?</w:t>
            </w:r>
          </w:p>
          <w:p w14:paraId="39C33477" w14:textId="5F98B377" w:rsidR="000B63FB" w:rsidRPr="00B726DC" w:rsidRDefault="000B63FB" w:rsidP="00894E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Doba trvání výkonu v minutách je uvedena jako "0,5". Jde o půl minuty nebo půl hodiny? </w:t>
            </w:r>
          </w:p>
          <w:p w14:paraId="1071450A" w14:textId="754B613E" w:rsidR="000B63FB" w:rsidRPr="00B726DC" w:rsidRDefault="000B63FB" w:rsidP="00894E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Čím je pracoviště specializované? Tím, že má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kanylační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tým? Jaké je složení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kanylačního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týmu? </w:t>
            </w:r>
          </w:p>
          <w:p w14:paraId="43C0A853" w14:textId="482541E8" w:rsidR="000B63FB" w:rsidRPr="00B726DC" w:rsidRDefault="000B63FB" w:rsidP="00894E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OM S→ do Podmínky potřeba specifikace - tj.:  </w:t>
            </w:r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NLZP, který získal zvl. </w:t>
            </w:r>
            <w:proofErr w:type="spellStart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. způsobilost </w:t>
            </w:r>
            <w:proofErr w:type="spellStart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absolv</w:t>
            </w:r>
            <w:proofErr w:type="spell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. kurzu „Zavádění PICC a </w:t>
            </w:r>
            <w:proofErr w:type="spellStart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midline</w:t>
            </w:r>
            <w:proofErr w:type="spell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a pracuje v </w:t>
            </w:r>
            <w:proofErr w:type="spellStart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kanylačním</w:t>
            </w:r>
            <w:proofErr w:type="spell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týmu</w:t>
            </w:r>
            <w:proofErr w:type="gramStart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“  ev.</w:t>
            </w:r>
            <w:proofErr w:type="gram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plus další podmínky pro S např. pouze lůžkový poskytovatel </w:t>
            </w:r>
            <w:proofErr w:type="gramStart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s</w:t>
            </w:r>
            <w:proofErr w:type="gram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 kanyl. Týmem??   </w:t>
            </w:r>
          </w:p>
          <w:p w14:paraId="0B4F7090" w14:textId="134E39F2" w:rsidR="000B63FB" w:rsidRPr="00B726DC" w:rsidRDefault="000B63FB" w:rsidP="00894E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potřebné do SZV pro péči s rozdílnou délkou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perif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katetru zavádět 2 výkony (11141 a 11142) pouze rozdíl dle času pro zavedení   </w:t>
            </w:r>
          </w:p>
          <w:p w14:paraId="22BE8688" w14:textId="574CF3B2" w:rsidR="000B63FB" w:rsidRPr="00B726DC" w:rsidRDefault="000B63FB" w:rsidP="00894E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 ohledem na nositele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999 nebo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911?</w:t>
            </w:r>
          </w:p>
          <w:p w14:paraId="775857A1" w14:textId="36CB9E06" w:rsidR="000B63FB" w:rsidRPr="00B726DC" w:rsidRDefault="000B63FB" w:rsidP="00894E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SZV 06113   APLIKACE ORDINOVANÉ PARENTERÁLNÍ TERAPIE PRO ZAJIŠTĚNÍ HYDRATACE, ENERGETICKÝCH ZDROJŮ A LÉČBY BOLESTI  </w:t>
            </w:r>
            <w:hyperlink r:id="rId10" w:history="1">
              <w:proofErr w:type="gramStart"/>
              <w:r w:rsidRPr="00B726DC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B726DC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3x/dem Pouze OM – ale je bez ZUM (materiál v PMAT) </w:t>
            </w:r>
          </w:p>
          <w:p w14:paraId="27B71E9B" w14:textId="761A8481" w:rsidR="000B63FB" w:rsidRPr="00B726DC" w:rsidRDefault="000B63FB" w:rsidP="00894E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SZV 09220 KANYLACE PERIFERNÍ ŽÍLY VČETNĚ INFÚZE </w:t>
            </w:r>
            <w:hyperlink r:id="rId11" w:history="1">
              <w:proofErr w:type="gramStart"/>
              <w:r w:rsidRPr="00B726DC">
                <w:rPr>
                  <w:rFonts w:ascii="Arial" w:eastAsia="Times New Roman" w:hAnsi="Arial" w:cs="Arial"/>
                  <w:color w:val="0070C0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B726DC">
                <w:rPr>
                  <w:rFonts w:ascii="Arial" w:eastAsia="Times New Roman" w:hAnsi="Arial" w:cs="Arial"/>
                  <w:color w:val="0070C0"/>
                  <w:sz w:val="16"/>
                  <w:szCs w:val="16"/>
                  <w:lang w:eastAsia="cs-CZ"/>
                </w:rPr>
                <w:t xml:space="preserve"> </w:t>
              </w:r>
              <w:r w:rsidRPr="00B726DC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>výkony</w:t>
              </w:r>
            </w:hyperlink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OM-AOD 3x/den bez ZUM (materiál v PMAT) jak péče doposud vykazována?</w:t>
            </w:r>
          </w:p>
          <w:p w14:paraId="725A2ED7" w14:textId="5E6A852D" w:rsidR="000B63FB" w:rsidRPr="00B726DC" w:rsidRDefault="000B63FB" w:rsidP="00894E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Rukavice </w:t>
            </w:r>
            <w:r w:rsidRPr="00B726DC">
              <w:rPr>
                <w:rFonts w:ascii="Arial" w:hAnsi="Arial" w:cs="Arial"/>
                <w:color w:val="333333"/>
                <w:sz w:val="16"/>
                <w:szCs w:val="16"/>
                <w:shd w:val="clear" w:color="auto" w:fill="FEF8E7"/>
              </w:rPr>
              <w:t>A008388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1x nikoliv 2x</w:t>
            </w:r>
          </w:p>
          <w:p w14:paraId="378406DC" w14:textId="3D343FC8" w:rsidR="000B63FB" w:rsidRPr="00B726DC" w:rsidRDefault="000B63FB" w:rsidP="00894E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UZ gel </w:t>
            </w:r>
            <w:r w:rsidRPr="00B726DC">
              <w:rPr>
                <w:rFonts w:ascii="Arial" w:hAnsi="Arial" w:cs="Arial"/>
                <w:color w:val="333333"/>
                <w:sz w:val="16"/>
                <w:szCs w:val="16"/>
                <w:shd w:val="clear" w:color="auto" w:fill="FEF8E7"/>
              </w:rPr>
              <w:t>A084634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za 50 Kč?</w:t>
            </w:r>
          </w:p>
          <w:p w14:paraId="60C6F0FB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ZUM položky by měly být napsané obecně a v popisu by neměly být uvedeny kódy z číselníku VZP. </w:t>
            </w:r>
          </w:p>
          <w:p w14:paraId="700F7C6A" w14:textId="789755E3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Midline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katétr - Počet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v ÚK VZP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-  14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ks, rozmezí (481,71 - 3 848,08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Kč)  v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HRA: v popisu výkonu jsou uvedeny aj dilatátor; punkční jehla; trhací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sheat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nejsou  však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v ZUM položkách.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0B63FB" w:rsidRPr="00B726DC" w14:paraId="6AA4429F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C6463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3F38B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11142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ZAVEDENÍ DLOUHÉHO PERIFERNÍHO KATÉTRU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05B2E" w14:textId="77777777" w:rsidR="000B63FB" w:rsidRPr="00B726DC" w:rsidRDefault="000B63FB" w:rsidP="0067485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Jak doposud péče vykazována?</w:t>
            </w:r>
          </w:p>
          <w:p w14:paraId="08FAE7FF" w14:textId="77777777" w:rsidR="000B63FB" w:rsidRPr="00B726DC" w:rsidRDefault="000B63FB" w:rsidP="006F79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Doba trvání výkonu v minutách je uvedena jako "0,3". Čas nositele výkonu je uveden "0,300000011920929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"..tzn  upravit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minuty </w:t>
            </w:r>
          </w:p>
          <w:p w14:paraId="2B9A3B7A" w14:textId="647BA32F" w:rsidR="000B63FB" w:rsidRPr="00B726DC" w:rsidRDefault="000B63FB" w:rsidP="006F79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Čím je pracoviště specializované (personál s kurzem, vybavení UZ přístrojem)?</w:t>
            </w:r>
          </w:p>
          <w:p w14:paraId="56E884DF" w14:textId="4A679ABE" w:rsidR="000B63FB" w:rsidRPr="00B726DC" w:rsidRDefault="000B63FB" w:rsidP="006F79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OM S→ do Podmínky potřeba specifikace pro S 3 - tj.:  </w:t>
            </w:r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NLZP, který získal zvl. </w:t>
            </w:r>
            <w:proofErr w:type="spellStart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. způsobilost </w:t>
            </w:r>
            <w:proofErr w:type="spellStart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absolv</w:t>
            </w:r>
            <w:proofErr w:type="spell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. kurzu -</w:t>
            </w:r>
            <w:proofErr w:type="gramStart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…….</w:t>
            </w:r>
            <w:proofErr w:type="gram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.doplnit </w:t>
            </w:r>
            <w:proofErr w:type="gramStart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jakého  a</w:t>
            </w:r>
            <w:proofErr w:type="gramEnd"/>
            <w:r w:rsidRPr="00B726DC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 ev. plus další podmínky pro S např. pouze lůžkový poskytovatel </w:t>
            </w:r>
          </w:p>
          <w:p w14:paraId="313E38C7" w14:textId="016E4FFA" w:rsidR="000B63FB" w:rsidRPr="00B726DC" w:rsidRDefault="000B63FB" w:rsidP="006F79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potřebné do SZV pro péči s rozdílnou délkou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perif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katetru zavádět 2 výkony (11141 a 11142) pouze rozdíl dle času pro zavedení, kurz je identický jako pro výkon 1141?   </w:t>
            </w:r>
          </w:p>
          <w:p w14:paraId="3B14F4FF" w14:textId="77777777" w:rsidR="000B63FB" w:rsidRPr="00B726DC" w:rsidRDefault="000B63FB" w:rsidP="006F79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 ohledem na nositele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999 nebo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911?</w:t>
            </w:r>
          </w:p>
          <w:p w14:paraId="2E07B826" w14:textId="77777777" w:rsidR="000B63FB" w:rsidRPr="00B726DC" w:rsidRDefault="000B63FB" w:rsidP="006F79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SZV 06113   APLIKACE ORDINOVANÉ PARENTERÁLNÍ TERAPIE PRO ZAJIŠTĚNÍ HYDRATACE, ENERGETICKÝCH ZDROJŮ A LÉČBY BOLESTI  </w:t>
            </w:r>
            <w:hyperlink r:id="rId12" w:history="1">
              <w:proofErr w:type="gramStart"/>
              <w:r w:rsidRPr="00B726DC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B726DC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3x/dem Pouze OM – ale je bez ZUM (materiál v PMAT) </w:t>
            </w:r>
          </w:p>
          <w:p w14:paraId="1EBF3C17" w14:textId="5376A067" w:rsidR="000B63FB" w:rsidRPr="00B726DC" w:rsidRDefault="000B63FB" w:rsidP="00E520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color w:val="00B05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SZV 09220 KANYLACE PERIFERNÍ ŽÍLY VČETNĚ INFÚZE </w:t>
            </w:r>
            <w:hyperlink r:id="rId13" w:history="1">
              <w:proofErr w:type="gramStart"/>
              <w:r w:rsidRPr="00B726DC">
                <w:rPr>
                  <w:rFonts w:ascii="Arial" w:eastAsia="Times New Roman" w:hAnsi="Arial" w:cs="Arial"/>
                  <w:color w:val="0070C0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B726DC">
                <w:rPr>
                  <w:rFonts w:ascii="Arial" w:eastAsia="Times New Roman" w:hAnsi="Arial" w:cs="Arial"/>
                  <w:color w:val="0070C0"/>
                  <w:sz w:val="16"/>
                  <w:szCs w:val="16"/>
                  <w:lang w:eastAsia="cs-CZ"/>
                </w:rPr>
                <w:t xml:space="preserve"> </w:t>
              </w:r>
              <w:r w:rsidRPr="00B726DC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>výkony</w:t>
              </w:r>
            </w:hyperlink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OM-AOD 3x/den bez ZUM (materiál v PMAT) jak péče doposud vykazována?</w:t>
            </w:r>
          </w:p>
          <w:p w14:paraId="08F466DD" w14:textId="6DED0A0A" w:rsidR="000B63FB" w:rsidRPr="00B726DC" w:rsidRDefault="000B63FB" w:rsidP="00E520C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návrhu chybí ekonomický dopad, finanční dopad nelze stanovit.</w:t>
            </w:r>
          </w:p>
          <w:p w14:paraId="295CDD58" w14:textId="54A4CE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Dlouhý periferní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katetr - Počet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v ÚK VZP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-  3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ks ,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rozmezí (402,89 - 3 848,08 Kč)</w:t>
            </w:r>
          </w:p>
        </w:tc>
      </w:tr>
      <w:tr w:rsidR="000B63FB" w:rsidRPr="00B726DC" w14:paraId="05B62EEE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CBCCE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0C0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11150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ZAVEDENÍ TUNELIZOVANÉHO CENTRÁLNÍHO ŽILNÍHO 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KATÉTRU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7EADD" w14:textId="77777777" w:rsidR="000B63FB" w:rsidRPr="00B726DC" w:rsidRDefault="000B63FB" w:rsidP="0067485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lastRenderedPageBreak/>
              <w:t>Jak doposud péče vykazována?</w:t>
            </w:r>
          </w:p>
          <w:p w14:paraId="0E9BDC91" w14:textId="75ED4C85" w:rsidR="000B63FB" w:rsidRPr="003B1879" w:rsidRDefault="000B63FB" w:rsidP="000861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Vyjasnit z jakého důvodu se navrhuje výkon, když v SZV jsou zavedeny výkony:   </w:t>
            </w:r>
          </w:p>
          <w:p w14:paraId="0C696C83" w14:textId="77777777" w:rsidR="000B63FB" w:rsidRPr="003B1879" w:rsidRDefault="000B63FB" w:rsidP="000861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 xml:space="preserve">78860 - TUNELIZACE KATETRU </w:t>
            </w:r>
            <w:hyperlink r:id="rId14" w:history="1">
              <w:proofErr w:type="gramStart"/>
              <w:r w:rsidRPr="003B1879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3B1879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498 bodů  </w:t>
            </w:r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Výkon navazuje na zavedení centrálního žilního katetru nebo epidurálního katetru.</w:t>
            </w:r>
          </w:p>
          <w:p w14:paraId="43749C28" w14:textId="77777777" w:rsidR="000B63FB" w:rsidRPr="003B1879" w:rsidRDefault="000B63FB" w:rsidP="000861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32510 - ZAVEDENÍ DLOUHODOBÉ KANYLACE CENTRÁLNÍHO ŽILNÍHO SYSTÉMU S PODKOŽNÍ MANŽETOU NEBO KOMŮRKOU 2 547 bodů  </w:t>
            </w:r>
            <w:hyperlink r:id="rId15" w:history="1">
              <w:proofErr w:type="gramStart"/>
              <w:r w:rsidRPr="003B1879">
                <w:rPr>
                  <w:rFonts w:ascii="Arial" w:eastAsia="Times New Roman" w:hAnsi="Arial" w:cs="Arial"/>
                  <w:color w:val="0070C0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3B1879">
                <w:rPr>
                  <w:rFonts w:ascii="Arial" w:eastAsia="Times New Roman" w:hAnsi="Arial" w:cs="Arial"/>
                  <w:color w:val="0070C0"/>
                  <w:sz w:val="16"/>
                  <w:szCs w:val="16"/>
                  <w:lang w:eastAsia="cs-CZ"/>
                </w:rPr>
                <w:t xml:space="preserve"> výkony</w:t>
              </w:r>
            </w:hyperlink>
          </w:p>
          <w:p w14:paraId="17D724A7" w14:textId="27814048" w:rsidR="000B63FB" w:rsidRPr="003B1879" w:rsidRDefault="000B63FB" w:rsidP="00D840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Doba trvání výkonu v minutách je uvedena jako "0,5". Nutno uvádět v minutách.  </w:t>
            </w:r>
          </w:p>
          <w:p w14:paraId="1A82AEE3" w14:textId="0E6EC869" w:rsidR="000B63FB" w:rsidRPr="003B1879" w:rsidRDefault="000B63FB" w:rsidP="0067485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EKG není v přístrojích – vykazuje se zvlášť? </w:t>
            </w:r>
          </w:p>
          <w:p w14:paraId="49669721" w14:textId="4A679F5B" w:rsidR="000B63FB" w:rsidRPr="003B1879" w:rsidRDefault="000B63FB" w:rsidP="000861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 potřeba jasně definovat specializované pracoviště "S</w:t>
            </w:r>
            <w:proofErr w:type="gramStart"/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" ,</w:t>
            </w:r>
            <w:proofErr w:type="gramEnd"/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pokud by nasedal na 09225 </w:t>
            </w:r>
            <w:hyperlink r:id="rId16" w:history="1">
              <w:proofErr w:type="gramStart"/>
              <w:r w:rsidRPr="003B1879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3B1879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KANYLACE CENTRÁLNÍ ŽÍLY ZA KONTROLY CELKOVÉHO STAVU PACIENTA (TK, P, D, PŘÍPADNĚ EKG)</w:t>
            </w:r>
          </w:p>
          <w:p w14:paraId="3DC08B60" w14:textId="77777777" w:rsidR="000B63FB" w:rsidRPr="003B1879" w:rsidRDefault="000B63FB" w:rsidP="0008619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3B187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návrhu chybí ekonomický dopad, finanční dopad nelze stanovit.</w:t>
            </w:r>
          </w:p>
          <w:p w14:paraId="387633C2" w14:textId="77777777" w:rsidR="000B63FB" w:rsidRPr="00B726DC" w:rsidRDefault="000B63FB" w:rsidP="00086195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br/>
              <w:t xml:space="preserve">V popisu výkonu je uvedené i tkáňové lepidlo, nechybí jako ZUM položka? nebo odpovídá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PMATu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A084494? </w:t>
            </w:r>
          </w:p>
          <w:p w14:paraId="389EC459" w14:textId="77777777" w:rsidR="000B63FB" w:rsidRPr="00B726DC" w:rsidRDefault="000B63FB" w:rsidP="00086195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U ZUM jsou v názvu vypsány VZP kódy a ke všemu dost zmatečně. Cenové rozpětí: </w:t>
            </w:r>
          </w:p>
          <w:p w14:paraId="0C796464" w14:textId="77777777" w:rsidR="000B63FB" w:rsidRPr="00B726DC" w:rsidRDefault="000B63FB" w:rsidP="00086195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a.)1cestny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PICC - počet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v ÚK VZP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-  50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ks, rozmezí (170,24 - 7260,44 Kč=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periférní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PICC) </w:t>
            </w:r>
          </w:p>
          <w:p w14:paraId="526060DA" w14:textId="77777777" w:rsidR="000B63FB" w:rsidRPr="00B726DC" w:rsidRDefault="000B63FB" w:rsidP="00086195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b.)2cestny katetr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CVC  Počet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v ÚK VZP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-  67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ks ,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rozmezí (332,93 - 78497,52Kč) </w:t>
            </w:r>
          </w:p>
          <w:p w14:paraId="7BEE0B45" w14:textId="21BB803F" w:rsidR="000B63FB" w:rsidRPr="00B726DC" w:rsidRDefault="000B63FB" w:rsidP="00086195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c.)3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CVC  Počet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v ÚK VZP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-  66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ks ,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rozmezí (208,26 – 5 537,86 Kč) </w:t>
            </w:r>
          </w:p>
          <w:p w14:paraId="1CC2A041" w14:textId="1E1DE52F" w:rsidR="000B63FB" w:rsidRPr="00B726DC" w:rsidRDefault="000B63FB" w:rsidP="00086195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d.)4CVC Počet v ÚK VZP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-  32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ks ,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rozmezí (208,26 - 3 5537,896Kč); </w:t>
            </w:r>
          </w:p>
          <w:p w14:paraId="5F777AFD" w14:textId="6E570E0B" w:rsidR="000B63FB" w:rsidRPr="00B726DC" w:rsidRDefault="000B63FB" w:rsidP="00086195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e.)2PICC Počet v ÚK VZP - 19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ks ,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rozmezí (2828,33 - 7847,83 Kč); f.)3PICC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-  Počet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v ÚK VZP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-  13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>ks ,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highlight w:val="lightGray"/>
                <w:lang w:eastAsia="cs-CZ"/>
              </w:rPr>
              <w:t xml:space="preserve"> rozmezí (3164,81 - 7847,83 Kč)</w:t>
            </w:r>
          </w:p>
        </w:tc>
      </w:tr>
      <w:tr w:rsidR="000B63FB" w:rsidRPr="00B726DC" w14:paraId="6D9EE864" w14:textId="77777777" w:rsidTr="00BA01D7">
        <w:trPr>
          <w:trHeight w:val="6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30CF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55BE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09123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ANALÝZA MOČI CHEMICKY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FA396B" w14:textId="24D2AFBE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Úprava OF 1/1 den na OF 1/1 den /1 odbornost – k diskusi, navrhovaná změna patrně </w:t>
            </w:r>
            <w:r w:rsidRPr="003B18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nepřinese žádný užitek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7D7A6A7A" w14:textId="02754C35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RL však byl upraven </w:t>
            </w: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ještě v položce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OM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Proč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dochází ke změně AOD na BOM?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  <w:p w14:paraId="57D6FC6E" w14:textId="1DF1175A" w:rsidR="000B63FB" w:rsidRPr="00B726DC" w:rsidRDefault="000B63FB" w:rsidP="00126B45">
            <w:pPr>
              <w:spacing w:after="0" w:line="240" w:lineRule="auto"/>
              <w:ind w:left="98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0B63FB" w:rsidRPr="00B726DC" w14:paraId="775B2C09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463BC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965D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09237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OŠETŘENÍ A PŘEVAZ RÁNY VČETNĚ OŠETŘENÍ KOŽNÍCH A PODKOŽNÍCH AFEKCÍ DO 10 CM^2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E5BF1D" w14:textId="77777777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Souhlasíme s návrhem detailního popisu výkonu a důsledného využití kódů laterality či vícečetného provedení, pokud má být výkon hrazen násobně.</w:t>
            </w:r>
          </w:p>
          <w:p w14:paraId="352C248D" w14:textId="77777777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Navrhovanou úpravou však byl přepsán původní Popis – záměrem bylo výše uvedené doplnit do Popisu nebo nahradit Popis, </w:t>
            </w:r>
            <w:r w:rsidRPr="00460E5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tedy odstranit původní text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? </w:t>
            </w:r>
          </w:p>
          <w:p w14:paraId="07DAFE51" w14:textId="741A6F48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RL však byl upraven ještě v položce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OM - Proč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dochází ke změně AOD na BOM?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20E88FDB" w14:textId="77777777" w:rsidTr="00BA01D7">
        <w:trPr>
          <w:trHeight w:val="1483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5417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D572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09241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OŠETŘENÍ A PŘEVAZ RÁNY, KOŽNÍCH A PODKOŽNÍCH AFEKCÍ 10 CM^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2 - 30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CM^2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A16722" w14:textId="77777777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Souhlasíme s návrhem detailního popisu výkonu a důsledného využití kódů laterality či vícečetného provedení, pokud má být výkon hrazen násobně.</w:t>
            </w:r>
          </w:p>
          <w:p w14:paraId="574B9F58" w14:textId="77777777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Navrhovanou úpravou však byl přepsán původní Popis – záměrem bylo výše uvedené doplnit do Popisu nebo nahradit Popis, </w:t>
            </w:r>
            <w:r w:rsidRPr="00460E5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tedy odstranit původní text?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2DA4A8B2" w14:textId="554BC82F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RL však byl upraven ještě v položce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OM - Proč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dochází ke změně AOD na BOM?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5133127D" w14:textId="77777777" w:rsidTr="00BA01D7">
        <w:trPr>
          <w:trHeight w:val="131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E37A3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41F3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09513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TELEFONICKÁ KONZULTACE OŠETŘUJÍCÍHO LÉKAŘE PACIENTEM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220B23" w14:textId="0D936577" w:rsidR="000B63FB" w:rsidRPr="00B726DC" w:rsidRDefault="000B63FB" w:rsidP="00A276E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Úprava OF 2/1 den na OF 2/1 den /1 odbornost – k diskusi, spíš než na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doplnit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omezení např /rok</w:t>
            </w:r>
          </w:p>
          <w:p w14:paraId="2F75B1CF" w14:textId="294F3BE0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RL však byl upraven ještě v položce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OM - Proč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dochází ke změně AOD na BOM?</w:t>
            </w:r>
          </w:p>
        </w:tc>
      </w:tr>
      <w:tr w:rsidR="000B63FB" w:rsidRPr="00B726DC" w14:paraId="26A7F32B" w14:textId="77777777" w:rsidTr="00BA01D7">
        <w:trPr>
          <w:trHeight w:val="1014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59196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603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09523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EDUKAČNÍ POHOVOR LÉKAŘE S NEMOCNÝM ČI RODINOU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77DD13" w14:textId="329B0545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Úprava OF 1/1 den na OF 1/1 den /1 odbornost – k diskusi, spíš než na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doplnit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omezení např /rok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23D46809" w14:textId="6DC94C0F" w:rsidR="000B63FB" w:rsidRPr="00B726DC" w:rsidRDefault="000B63FB" w:rsidP="00126B4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RL však byl upraven ještě v položce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OM - Proč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dochází ke změně AOD na BOM?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51FE0996" w14:textId="77777777" w:rsidTr="00BA01D7">
        <w:trPr>
          <w:trHeight w:val="61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28808E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8897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09525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ROZHOVOR LÉKAŘE S RODINOU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46F5A1" w14:textId="77777777" w:rsidR="000B63FB" w:rsidRPr="00B726DC" w:rsidRDefault="000B63FB" w:rsidP="00C8363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Úprava OF 1/1 den na OF 1/1 den /1 odbornost – k diskusi, spíš než na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doplnit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omezení např /rok</w:t>
            </w:r>
          </w:p>
          <w:p w14:paraId="18676799" w14:textId="72AA95EF" w:rsidR="000B63FB" w:rsidRPr="00B726DC" w:rsidRDefault="000B63FB" w:rsidP="00C8363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RL však byl upraven ještě v položce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OM - Proč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dochází ke změně AOD na BOM?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026B82FC" w14:textId="77777777" w:rsidTr="00BA01D7">
        <w:trPr>
          <w:trHeight w:val="108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2916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815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714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93223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NÁDOROVÉ ANTIGENY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CA - TYPU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3428E3" w14:textId="693FE569" w:rsidR="000B63FB" w:rsidRPr="00B726DC" w:rsidRDefault="000B63FB" w:rsidP="00CA36F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Existuje výkon 81235 TUMORMARKERY CA 19-9, CA 15-3, CA 72-4, CA 125 s OF4x/den ……zdá se, že výkon 81235 se de facto rovná výkonu 93223. ??? tzn. zrušit výkon v 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815 tj. 93223? ev. doplnit do popisů navzájem nepovolené kombinace a plus sjednotit OF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 4/den</w:t>
            </w:r>
          </w:p>
          <w:p w14:paraId="5E3A6CC4" w14:textId="46F8686B" w:rsidR="000B63FB" w:rsidRPr="00B726DC" w:rsidRDefault="000B63FB" w:rsidP="00CA0D00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3602FD39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CA09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999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812D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09115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ODBĚR BIOLOGICKÉHO MATERIÁLU JINÉHO NEŽ KREV NA KVANTITATIVNÍ BAKTERIOLOGICKÉ VYŠETŘENÍ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EE3DC2" w14:textId="77777777" w:rsidR="000B63FB" w:rsidRPr="00B726DC" w:rsidRDefault="000B63FB" w:rsidP="00CA0D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OF nyní nevyplněno, tzn. 1/1 den, nyní návrh 3/1 den – prosíme vyjasnit; 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uvést, že se jedná o různé typy materiálů/vzorků</w:t>
            </w:r>
          </w:p>
          <w:p w14:paraId="59553C9B" w14:textId="5DAB1916" w:rsidR="000B63FB" w:rsidRPr="00B726DC" w:rsidRDefault="000B63FB" w:rsidP="00CA0D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RL však byl upraven ještě v položce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OM - Proč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dochází ke změně AOD na BOM?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3572C7E2" w14:textId="77777777" w:rsidTr="00BA01D7">
        <w:trPr>
          <w:trHeight w:val="2448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9314D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921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5164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06211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NÁVŠTĚVA TĚHOTNÉ NEBO MATKY V ŠESTINEDĚLÍ PORODNÍ ASISTENTKOU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snížení časové dotace na 20 min a změna popisu, obsahu a materiálu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34113C" w14:textId="1255B988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Společný návrh SZP a VZP – bez připomínek </w:t>
            </w:r>
          </w:p>
          <w:p w14:paraId="146302E5" w14:textId="2AD77E73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68F832CE" w14:textId="77777777" w:rsidTr="00BA01D7">
        <w:trPr>
          <w:trHeight w:val="1864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B07E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813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A60B1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91397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ELEKTROFORESA S NÁSLEDNOU IMUNOFIXACÍ (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KOMPLEX -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IgG</w:t>
            </w:r>
            <w:proofErr w:type="spellEnd"/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IgA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IgM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kappa, lambda)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5D96B0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návrh VZP</w:t>
            </w:r>
          </w:p>
          <w:p w14:paraId="1CFD19CD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32858FBF" w14:textId="69DA80FB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ještě doplňujeme návrh na specifikaci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imunodifusních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limií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(anti-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IgG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anti-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IgA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anti-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IgM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anti-κ, anti-λ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 následovně: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Obsah a rozsah výkonu:</w:t>
            </w:r>
          </w:p>
          <w:p w14:paraId="0464BC0A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Zahrnuje aktivaci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agarozových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desek, ředění a nanesení vzorků na desku, elektroforetické dělení složek vzorku, aplikaci specifických </w:t>
            </w:r>
            <w:proofErr w:type="spellStart"/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protilátek,imunodifusi</w:t>
            </w:r>
            <w:proofErr w:type="spellEnd"/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 antiséry, promývání, sušení, barvení. vizuální hodnocení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imunodifusních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linií 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(anti-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IgG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anti-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IgA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anti-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IgM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anti-κ, anti-λ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 interpretaci. Kalkulace pro komplex pěti vyšetření v jednom vzorku. Nezahrnuje inkubace delší než 30 min.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Čím výkon končí: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4BF6FAAC" w14:textId="54DB8406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Končí vizuálním hodnocením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imunodifusních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linií 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(anti-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IgG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anti-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IgA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anti-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IgM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anti-κ, anti-λ)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 jejich interpretací, vypravením výsledku a jeho archivací.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  <w:p w14:paraId="4FE03FB0" w14:textId="5CFB75D8" w:rsidR="000B63FB" w:rsidRPr="00B726DC" w:rsidRDefault="000B63FB" w:rsidP="005754FC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0B63FB" w:rsidRPr="00B726DC" w14:paraId="7BE95377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1E9F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813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ABF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91215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STANOVENÍ IgG4 PROTI POTRAVINOVÝM ALERGENŮM ELISA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zrušení výkonu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03E5D8" w14:textId="087726D8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návrh VZP, bez připomínek</w:t>
            </w:r>
          </w:p>
          <w:p w14:paraId="678F34CC" w14:textId="5E19D5FA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434E05DA" w14:textId="77777777" w:rsidTr="00BA01D7">
        <w:trPr>
          <w:trHeight w:val="108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408D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813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2A9B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91331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STANOVENÍ CRP LATEXOVOU AGLUTINACÍ (RAPID TEST)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zrušení výkonu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045CF5" w14:textId="11F2247E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návrh VZP, bez připomínek</w:t>
            </w:r>
          </w:p>
          <w:p w14:paraId="0EA74D52" w14:textId="3331025A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66B13E7F" w14:textId="77777777" w:rsidTr="00BA01D7">
        <w:trPr>
          <w:trHeight w:val="916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43457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D258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15881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MULTIDISCIPLINÁRNÍ INDIKAČNÍ SEMINÁŘ K URČENÍ OPTIMÁLNÍHO ZPŮSOBU LÉČBY U NEMOCNÝCH SE ZÁVAŽNÝM NEONKOLOGICKÝM ONEMOCNĚNÍM TRÁVICÍHO TRAKTU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4B4894" w14:textId="5E5DE498" w:rsidR="000B63FB" w:rsidRPr="00B726DC" w:rsidRDefault="000B63FB" w:rsidP="005069F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 návrhu není jednoznačně definováno, kteří pacienti mají být na MDT probráni a kteří nikoliv (jaké diagnózy), neonkologických onemocnění existuje celá řada a MDT již fakticky existují, často pod vedením chirurgů, vyjmenované specializace jsou většinou přizvání ke konsultaci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v rámci konz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i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lií v dané nemocnici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</w:p>
          <w:p w14:paraId="36AA666B" w14:textId="2BC60219" w:rsidR="000B63FB" w:rsidRPr="00B726DC" w:rsidRDefault="000B63FB" w:rsidP="005069F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Není specifikována ani „tíže“ onemocnění, kdy je potřebné pacienta konzultovat na semináři. Ve zdůvodnění je uvedeno, že takový seminář je „povinnou součástí komplexního CDE a že je používán v IBD centrech, neexistence samostatného kódu pro projednání pacienta na takovém semináři neznamená, že takový tým nemůže existovat. Podobné týmy jsou již dnes součástí mnoha nemocnic a center a není nutný specializovaný výkon.   </w:t>
            </w:r>
          </w:p>
          <w:p w14:paraId="0C9758CC" w14:textId="77777777" w:rsidR="000B63FB" w:rsidRPr="00B726DC" w:rsidRDefault="000B63FB" w:rsidP="00CA0D0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Obdobný výkon 51881 má kratší dobu trvání výkonu, kratší čas nositele výkonu a nižší bodovou hodnotu.</w:t>
            </w:r>
          </w:p>
          <w:p w14:paraId="1E3EB4F8" w14:textId="3FA7F65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267B09E1" w14:textId="77777777" w:rsidTr="00BA01D7">
        <w:trPr>
          <w:trHeight w:val="6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7750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0DCFD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105-2025-11-08-11-28-42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STANOVENÍ POCT ANTIGENU HELICOBACTER PYLORI VE STOLICI V AMBULANCI GASTROENTEROLOGA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2290D7" w14:textId="77777777" w:rsidR="000B63FB" w:rsidRDefault="000B63FB" w:rsidP="00F403B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 SZV již zavedeno několik výkonů: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813 a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802 zaveden 91483 S</w:t>
            </w:r>
            <w:r w:rsidRPr="00B726DC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TANOVENÍ ANTIGENU HELICOBACTER PYLORI VE STOLICI </w:t>
            </w:r>
            <w:hyperlink r:id="rId17" w:history="1">
              <w:proofErr w:type="gramStart"/>
              <w:r w:rsidRPr="00B726DC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B726DC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776 bodů. K diagnostice se používají dechové testy (15143 </w:t>
            </w:r>
            <w:hyperlink r:id="rId18" w:history="1">
              <w:proofErr w:type="gramStart"/>
              <w:r w:rsidRPr="00B726DC">
                <w:rPr>
                  <w:rStyle w:val="Hypertextovodkaz"/>
                  <w:rFonts w:ascii="Arial" w:hAnsi="Arial" w:cs="Arial"/>
                  <w:sz w:val="16"/>
                  <w:szCs w:val="16"/>
                </w:rPr>
                <w:t>Detail - Zdravotní</w:t>
              </w:r>
              <w:proofErr w:type="gramEnd"/>
              <w:r w:rsidRPr="00B726DC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výkony</w:t>
              </w:r>
            </w:hyperlink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81701</w:t>
            </w:r>
            <w:r w:rsidRPr="00B726DC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19" w:history="1">
              <w:proofErr w:type="gramStart"/>
              <w:r w:rsidRPr="00B726DC">
                <w:rPr>
                  <w:rStyle w:val="Hypertextovodkaz"/>
                  <w:rFonts w:ascii="Arial" w:hAnsi="Arial" w:cs="Arial"/>
                  <w:sz w:val="16"/>
                  <w:szCs w:val="16"/>
                </w:rPr>
                <w:t>Detail - Zdravotní</w:t>
              </w:r>
              <w:proofErr w:type="gramEnd"/>
              <w:r w:rsidRPr="00B726DC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výkony</w:t>
              </w:r>
            </w:hyperlink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), test antigenu ve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stolici(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91483)</w:t>
            </w:r>
            <w:r w:rsidRPr="00B726DC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20" w:history="1">
              <w:proofErr w:type="gramStart"/>
              <w:r w:rsidRPr="00B726DC">
                <w:rPr>
                  <w:rStyle w:val="Hypertextovodkaz"/>
                  <w:rFonts w:ascii="Arial" w:hAnsi="Arial" w:cs="Arial"/>
                  <w:sz w:val="16"/>
                  <w:szCs w:val="16"/>
                </w:rPr>
                <w:t>Detail - Zdravotní</w:t>
              </w:r>
              <w:proofErr w:type="gramEnd"/>
              <w:r w:rsidRPr="00B726DC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výkony</w:t>
              </w:r>
            </w:hyperlink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ev.  histologie, rychlý ureázový test a molekulární metody, které mají i význam při vyšetření rezistence H.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pylori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na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antibiotika.→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58F7104F" w14:textId="13B2242D" w:rsidR="000B63FB" w:rsidRPr="00B726DC" w:rsidRDefault="000B63FB" w:rsidP="00F403B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Vzhledem k tomu, že v současné době je standardní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lab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 výsledek 91483 k dispozici do 24 hodin a nehrozí nebezpečí z prodlení je úspora za POCT vyš. iluzorní, je nebezpečí duplicitních vyšetření.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1A70279B" w14:textId="0735B817" w:rsidR="000B63FB" w:rsidRPr="00B726DC" w:rsidRDefault="000B63FB" w:rsidP="00B726D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Není doložena spolehlivost POCT testu ani kalkulace jeho ceny. Při hodnotách bodu pro rok 2026 vychází předkládaný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návhr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cca o 100,- dráže, než laboratorní vyšetření (výkon 91483). </w:t>
            </w:r>
          </w:p>
          <w:p w14:paraId="6319ECEC" w14:textId="77777777" w:rsidR="000B63FB" w:rsidRDefault="000B63FB" w:rsidP="00B726D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Návrh neobsahuje limitace vykazování jiných vyšetření k diagnostice infekce H.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pylori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4A232A84" w14:textId="7241D875" w:rsidR="000B63FB" w:rsidRDefault="000B63FB" w:rsidP="00B726D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Chybí detailnější ekonomická analýza </w:t>
            </w:r>
          </w:p>
          <w:p w14:paraId="63EA16D6" w14:textId="41A25D73" w:rsidR="000B63FB" w:rsidRPr="00561DA9" w:rsidRDefault="000B63FB" w:rsidP="00561DA9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3D20449F" w14:textId="77777777" w:rsidTr="00BA01D7">
        <w:trPr>
          <w:trHeight w:val="229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6B30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105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3ABD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105-2025-11-07-09-40-12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STANOVENÍ POCT FEKÁLNÍHO KALPROTEKTINU V AMBULANCI GASTROENTEROLOGA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FFEA42" w14:textId="7D317E96" w:rsidR="000B63FB" w:rsidRPr="00724E28" w:rsidRDefault="000B63FB" w:rsidP="00724E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Nutné vyjádření OS </w:t>
            </w:r>
            <w:proofErr w:type="spellStart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801 k návrhu. </w:t>
            </w:r>
          </w:p>
          <w:p w14:paraId="4E0ED514" w14:textId="74F32C85" w:rsidR="000B63FB" w:rsidRPr="00724E28" w:rsidRDefault="000B63FB" w:rsidP="00724E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SZV zavedeny pro vyšetření </w:t>
            </w:r>
            <w:proofErr w:type="spellStart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kalprotektinu</w:t>
            </w:r>
            <w:proofErr w:type="spellEnd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FD6E6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  <w:t>již 2 výkony</w:t>
            </w:r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:</w:t>
            </w:r>
          </w:p>
          <w:p w14:paraId="2A114EB6" w14:textId="77777777" w:rsidR="000B63FB" w:rsidRPr="00724E28" w:rsidRDefault="000B63FB" w:rsidP="00724E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firstLine="253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91573 </w:t>
            </w:r>
            <w:hyperlink r:id="rId21" w:history="1">
              <w:proofErr w:type="gramStart"/>
              <w:r w:rsidRPr="00724E28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724E28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724E28">
              <w:rPr>
                <w:rFonts w:ascii="Arial" w:eastAsia="Times New Roman" w:hAnsi="Arial" w:cs="Arial"/>
                <w:color w:val="4472C4" w:themeColor="accent1"/>
                <w:sz w:val="16"/>
                <w:szCs w:val="16"/>
                <w:lang w:eastAsia="cs-CZ"/>
              </w:rPr>
              <w:t xml:space="preserve"> </w:t>
            </w:r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831 bodů 32x/rok</w:t>
            </w:r>
          </w:p>
          <w:p w14:paraId="75056BEA" w14:textId="351CBD47" w:rsidR="000B63FB" w:rsidRPr="00724E28" w:rsidRDefault="000B63FB" w:rsidP="00724E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firstLine="253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15150 </w:t>
            </w:r>
            <w:hyperlink r:id="rId22" w:history="1">
              <w:proofErr w:type="gramStart"/>
              <w:r w:rsidRPr="00724E28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724E28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  DÁLKOVÁ KONTROLA PACIENTA S IDIOPATICKÝM STŘEVNÍM ZÁNĚTEM </w:t>
            </w:r>
            <w:proofErr w:type="spellStart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Self</w:t>
            </w:r>
            <w:proofErr w:type="spellEnd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-monitoring tíže střevního zánětu je realizován měřením fekální hladiny </w:t>
            </w:r>
            <w:proofErr w:type="spellStart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kalprotektinu</w:t>
            </w:r>
            <w:proofErr w:type="spellEnd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(FC) domácím POCT (point-</w:t>
            </w:r>
            <w:proofErr w:type="spellStart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of</w:t>
            </w:r>
            <w:proofErr w:type="spellEnd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-care) testem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→</w:t>
            </w:r>
          </w:p>
          <w:p w14:paraId="5E6CF64A" w14:textId="04871C71" w:rsidR="000B63FB" w:rsidRPr="00724E28" w:rsidRDefault="000B63FB" w:rsidP="001F7D6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 primární diagnostiku postačí stanovení v laboratoři, samotná vyšší hodnota </w:t>
            </w:r>
            <w:proofErr w:type="spellStart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kalprotektinu</w:t>
            </w:r>
            <w:proofErr w:type="spellEnd"/>
            <w:r w:rsidRPr="00724E2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není diagnostická, </w:t>
            </w:r>
            <w:r w:rsidRPr="00724E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vzhledem k tomu, že v současné době je standardní </w:t>
            </w:r>
            <w:proofErr w:type="spellStart"/>
            <w:r w:rsidRPr="00724E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lab</w:t>
            </w:r>
            <w:proofErr w:type="spellEnd"/>
            <w:r w:rsidRPr="00724E2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. výsledek k dispozici do 24 hodin a nehrozí nebezpečí z prodlení je úspora za POCT vyš. iluzorní, je nebezpečí duplicitních vyšetření. </w:t>
            </w:r>
          </w:p>
          <w:p w14:paraId="1F7A9465" w14:textId="071A6144" w:rsidR="000B63FB" w:rsidRDefault="000B63FB" w:rsidP="00724E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Není doložena spolehlivost POCT testu ani kalkulace jeho ceny. Při hodnotách bodu pro rok 2026 vychází předkládaný náv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rh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cca o 60,- dráže, než laboratorní vyšetření (výkon 91573). </w:t>
            </w:r>
          </w:p>
          <w:p w14:paraId="4B605B9F" w14:textId="77777777" w:rsidR="000B63FB" w:rsidRDefault="000B63FB" w:rsidP="000B63F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63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Návrh neobsahuje limitace vykazování jiných vyšetření </w:t>
            </w:r>
          </w:p>
          <w:p w14:paraId="1C928C62" w14:textId="77160AFD" w:rsidR="000B63FB" w:rsidRPr="00B726DC" w:rsidRDefault="000B63FB" w:rsidP="000B63F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B63F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Chybí detailnější ekonomická analýza </w:t>
            </w:r>
          </w:p>
        </w:tc>
      </w:tr>
      <w:tr w:rsidR="000B63FB" w:rsidRPr="00B726DC" w14:paraId="03B62158" w14:textId="77777777" w:rsidTr="00BA01D7">
        <w:trPr>
          <w:trHeight w:val="6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F56A5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115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737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15056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IMPEDANČNÍ PLANIMETRIE A TOPOGRAFIE S FUNKČNÍ LUMEN ZOBRAZUJICÍ SONDOU (FLIP)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6E5350" w14:textId="77777777" w:rsidR="000B63FB" w:rsidRPr="00932559" w:rsidRDefault="000B63FB" w:rsidP="009655E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 návrhu chybí jasné indikace …nutno doplnit ideálně do popisu výkonu (např. v některých situacích může nahradit manometrii jícnu, v jiných případech v jícnu může doplnit informaci získanou z manometrie (upřesnění diagnózy)</w:t>
            </w:r>
          </w:p>
          <w:p w14:paraId="677EEE64" w14:textId="7153DF30" w:rsidR="000B63FB" w:rsidRPr="00932559" w:rsidRDefault="000B63FB" w:rsidP="009655E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OM </w:t>
            </w:r>
            <w:proofErr w:type="gramStart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 –V</w:t>
            </w:r>
            <w:proofErr w:type="gramEnd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 Podmínce uvedeno </w:t>
            </w:r>
            <w:proofErr w:type="gramStart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CDE  zabývající</w:t>
            </w:r>
            <w:proofErr w:type="gramEnd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se </w:t>
            </w:r>
            <w:proofErr w:type="spellStart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motilitními</w:t>
            </w:r>
            <w:proofErr w:type="spellEnd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poruchami GIT tzn. </w:t>
            </w:r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CDE pouze vybraná???(v RL:</w:t>
            </w:r>
            <w:r w:rsidRPr="00932559">
              <w:rPr>
                <w:rFonts w:ascii="Arial" w:hAnsi="Arial" w:cs="Arial"/>
                <w:color w:val="333333"/>
                <w:sz w:val="16"/>
                <w:szCs w:val="16"/>
                <w:shd w:val="clear" w:color="auto" w:fill="E9ECF1"/>
              </w:rPr>
              <w:t xml:space="preserve"> indikaci předpokládáme u cca 50 pacientů/rok s limitem 2 výkony/pacienta/rok).</w:t>
            </w:r>
          </w:p>
          <w:p w14:paraId="7380E23B" w14:textId="6B035967" w:rsidR="000B63FB" w:rsidRPr="00932559" w:rsidRDefault="000B63FB" w:rsidP="00AC19D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 popisu je uvedeno “Výkon se vykazuje s výkonem č. 15401 a 15068.“  - upřesnit, neboť vykazování s kódem 15068 je možné, ale mělo by být zdůvodněno. Není reálné, aby každý výkon POEM (15068) byl provázen vyšetřením </w:t>
            </w:r>
            <w:proofErr w:type="spellStart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EndoFLIP</w:t>
            </w:r>
            <w:proofErr w:type="spellEnd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→-tzn. nutná úprava textu“ </w:t>
            </w:r>
          </w:p>
          <w:p w14:paraId="2166D2E1" w14:textId="3504F3FD" w:rsidR="000B63FB" w:rsidRPr="00932559" w:rsidRDefault="000B63FB" w:rsidP="009655E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Kolonka Obsah </w:t>
            </w:r>
            <w:proofErr w:type="gramStart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výkonu - při</w:t>
            </w:r>
            <w:proofErr w:type="gramEnd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topografii jícnu se podle platného Dallaského konsensu plní katetr na 50-60 a 70 ml (v RL uvedeno 40-50-60 ml</w:t>
            </w:r>
            <w:proofErr w:type="gramStart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 ?</w:t>
            </w:r>
            <w:proofErr w:type="gramEnd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přičemž klíčové hodnoty se hodnotí při náplni 60 ml a 70 ml. </w:t>
            </w:r>
          </w:p>
          <w:p w14:paraId="00B4CF25" w14:textId="77777777" w:rsidR="000B63FB" w:rsidRPr="00932559" w:rsidRDefault="000B63FB" w:rsidP="009655E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Zvažuje se sdílení také s </w:t>
            </w:r>
            <w:proofErr w:type="spellStart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502 - dětská chirurgie? </w:t>
            </w:r>
          </w:p>
          <w:p w14:paraId="2A43B2F8" w14:textId="77777777" w:rsidR="000B63FB" w:rsidRDefault="000B63FB" w:rsidP="00A40D0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Reformulovat podmínku "S", aby byla ověřitelná pro ZP. Navrhovaná metoda je díky jednorázově spotřebovávanému ZUM v hodnotě 13,5 tis./vyšetření třikrát dražší než již zavedená metoda (15162</w:t>
            </w:r>
            <w:r w:rsidRPr="00932559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23" w:history="1">
              <w:proofErr w:type="gramStart"/>
              <w:r w:rsidRPr="00932559">
                <w:rPr>
                  <w:rStyle w:val="Hypertextovodkaz"/>
                  <w:rFonts w:ascii="Arial" w:hAnsi="Arial" w:cs="Arial"/>
                  <w:sz w:val="16"/>
                  <w:szCs w:val="16"/>
                </w:rPr>
                <w:t>Detail - Zdravotní</w:t>
              </w:r>
              <w:proofErr w:type="gramEnd"/>
              <w:r w:rsidRPr="00932559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výkony</w:t>
              </w:r>
            </w:hyperlink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). Jsou benefity pro pacienty a jejich přesnější diagnostiku </w:t>
            </w:r>
            <w:proofErr w:type="spellStart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dostačné</w:t>
            </w:r>
            <w:proofErr w:type="spellEnd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velké, aby kompenzovaly výrazně vyšší náklady?</w:t>
            </w:r>
          </w:p>
          <w:p w14:paraId="39DF786B" w14:textId="421E94EA" w:rsidR="000B63FB" w:rsidRPr="00932559" w:rsidRDefault="000B63FB" w:rsidP="00A40D0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93255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Nový ZUM A084821 Katétr pro </w:t>
            </w:r>
            <w:proofErr w:type="spellStart"/>
            <w:r w:rsidRPr="0093255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endoluminální</w:t>
            </w:r>
            <w:proofErr w:type="spellEnd"/>
            <w:r w:rsidRPr="0093255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impedanční planimetrii (</w:t>
            </w:r>
            <w:r w:rsidRPr="007F20E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highlight w:val="yellow"/>
                <w:u w:val="single"/>
                <w:lang w:eastAsia="cs-CZ"/>
              </w:rPr>
              <w:t>FLIP)</w:t>
            </w:r>
            <w:r w:rsidRPr="0093255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není pravděpodobně zařazen v ÚK VZP-ZP. V případě, že zařazen je, prosíme o předložení VZP kódu. Pokud zařazen není, prosíme o předložení návrhu na jeho zařazení do Úhradového katalogu VZP ČR dle nových pravidel jednacího řádu ("V případě předkládání zdravotního výkonu, u kterého je v registračním listu obsažen nový ZUM, který nemá v úhradovém katalogu VZP ČR trvale hrazenou alternativu, je součástí návrhu medicínsko-ekonomické hodnocení dle zveřejněných metodik na internetových stránkách VZP ČR".).</w:t>
            </w:r>
          </w:p>
          <w:p w14:paraId="2E07000E" w14:textId="39EFA6D1" w:rsidR="000B63FB" w:rsidRPr="00932559" w:rsidRDefault="000B63FB" w:rsidP="00A40D0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katetr  -</w:t>
            </w:r>
            <w:proofErr w:type="gramEnd"/>
            <w:r w:rsidRPr="0093255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doložit fakturu s cenou a specifikaci zdravotnického prostředku- např. katalogový list nebo návod k použití, informace o schválení zdravotnického prostředku SÚKL</w:t>
            </w:r>
          </w:p>
          <w:p w14:paraId="6A2FC7A1" w14:textId="5D99D999" w:rsidR="000B63FB" w:rsidRPr="00932559" w:rsidRDefault="000B63FB" w:rsidP="006E44B8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38071B7B" w14:textId="4E22E890" w:rsidR="000B63FB" w:rsidRPr="00932559" w:rsidRDefault="000B63FB" w:rsidP="006E44B8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159E60CE" w14:textId="77777777" w:rsidTr="00BA01D7">
        <w:trPr>
          <w:trHeight w:val="491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9D06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D22C3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75021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KOMPLEXNÍ VYŠETŘENÍ OFTALMOLOGEM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obsahu, přístrojů,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8DD34A" w14:textId="0172405A" w:rsidR="000B63FB" w:rsidRPr="00DE7F2A" w:rsidRDefault="000B63FB" w:rsidP="00F01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Jak bylo doposud vykazováno?</w:t>
            </w:r>
          </w:p>
          <w:p w14:paraId="3CBA094B" w14:textId="77777777" w:rsidR="000B63FB" w:rsidRPr="00DE7F2A" w:rsidRDefault="000B63FB" w:rsidP="00AA719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Je doplněné vyšetření p</w:t>
            </w:r>
            <w:r w:rsidRPr="00DE7F2A">
              <w:rPr>
                <w:rFonts w:ascii="Arial" w:hAnsi="Arial" w:cs="Arial"/>
                <w:color w:val="333333"/>
                <w:sz w:val="16"/>
                <w:szCs w:val="16"/>
                <w:shd w:val="clear" w:color="auto" w:fill="CCFFCC"/>
              </w:rPr>
              <w:t xml:space="preserve">ředního oční segmentu provedeno na štěrbinové lampě součástí každého komplexního vyšetření?? </w:t>
            </w:r>
          </w:p>
          <w:p w14:paraId="2ACD7A9F" w14:textId="7A5A9A6C" w:rsidR="000B63FB" w:rsidRPr="00DE7F2A" w:rsidRDefault="000B63FB" w:rsidP="00272AE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Doplnění položek do přístrojového vybavení není možné vzhledem k tomu, že oba přístroje (štěrbinová lampa a přímý oftalmoskop) jsou v povinné výbavě, tzn. n</w:t>
            </w:r>
            <w:r w:rsidRPr="00DE7F2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esouhlasíme s doplnění přístrojového vybaven</w:t>
            </w: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í, ale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oplnění textu v Obsahu a rozsahu je možné i bez doplnění přístrojových položek.</w:t>
            </w:r>
          </w:p>
          <w:p w14:paraId="208145CF" w14:textId="2497D6A9" w:rsidR="000B63FB" w:rsidRPr="00DE7F2A" w:rsidRDefault="000B63FB" w:rsidP="00F01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Ve výkonu 75137 </w:t>
            </w:r>
            <w:hyperlink r:id="rId24" w:history="1">
              <w:proofErr w:type="gramStart"/>
              <w:r w:rsidRPr="00DE7F2A">
                <w:rPr>
                  <w:rStyle w:val="Hypertextovodkaz"/>
                  <w:rFonts w:ascii="Arial" w:hAnsi="Arial" w:cs="Arial"/>
                  <w:sz w:val="16"/>
                  <w:szCs w:val="16"/>
                </w:rPr>
                <w:t>Detail - Zdravotní</w:t>
              </w:r>
              <w:proofErr w:type="gramEnd"/>
              <w:r w:rsidRPr="00DE7F2A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výkony</w:t>
              </w:r>
            </w:hyperlink>
            <w:r w:rsidRPr="00DE7F2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E7F2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Oftalmoskopie v arteficiální mydriáze</w:t>
            </w: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(1 oko) přímou oftalmoskopií 107 b., L2, oftalmoskop v hodnotě 15 tis. Kč x v návrhu úprav 35 tis. Kč – </w:t>
            </w:r>
            <w:proofErr w:type="gramStart"/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důvod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?</w:t>
            </w:r>
            <w:proofErr w:type="gramEnd"/>
          </w:p>
          <w:p w14:paraId="12B343A4" w14:textId="21BF097F" w:rsidR="000B63FB" w:rsidRPr="00DE7F2A" w:rsidRDefault="000B63FB" w:rsidP="00AC5E0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75155 </w:t>
            </w:r>
            <w:hyperlink r:id="rId25" w:history="1">
              <w:proofErr w:type="gramStart"/>
              <w:r w:rsidRPr="00DE7F2A">
                <w:rPr>
                  <w:rStyle w:val="Hypertextovodkaz"/>
                  <w:rFonts w:ascii="Arial" w:hAnsi="Arial" w:cs="Arial"/>
                  <w:sz w:val="16"/>
                  <w:szCs w:val="16"/>
                </w:rPr>
                <w:t>Detail - Zdravotní</w:t>
              </w:r>
              <w:proofErr w:type="gramEnd"/>
              <w:r w:rsidRPr="00DE7F2A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výkony</w:t>
              </w:r>
            </w:hyperlink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E7F2A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Foto předního segmentu, foto fundu – 1 oko</w:t>
            </w: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255 b, L2, zde </w:t>
            </w:r>
            <w:proofErr w:type="spellStart"/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fotoštěrbinová</w:t>
            </w:r>
            <w:proofErr w:type="spellEnd"/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lampa- </w:t>
            </w:r>
            <w:proofErr w:type="gramStart"/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nákladnější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PZS má disponovat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různými </w:t>
            </w: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?</w:t>
            </w:r>
            <w:proofErr w:type="gramEnd"/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48CF26BA" w14:textId="4B45EB52" w:rsidR="000B63FB" w:rsidRPr="00DE7F2A" w:rsidRDefault="000B63FB" w:rsidP="00AC5E0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Je možná zakázané kombinace výkonu 75021 s 75137??? (pozn. a 75137 by se pak. směl vykazovat jen k 75022 a 75023? tzn. – jaký je záměr navrhované úpravy? … aby se vyšetření štěrbinovou lampou a přímým oftalmoskopem stalo součástí každého klinického vyšetření pacienta?  Nebo má zůstat pro vybrané pacienty a vykazováno individuálně dle potřeb.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→</w:t>
            </w:r>
            <w:r w:rsidRPr="00DE7F2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Přiřazení přístroje do výkonu je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vždy nutno </w:t>
            </w:r>
            <w:r w:rsidRPr="00DE7F2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zvažovat v </w:t>
            </w:r>
            <w:r w:rsidRPr="00DE7F2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kontextu existující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ch výkonů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…….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</w:t>
            </w: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DE7F2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tj. 75137. Je k přímé oftalmoskopii vždy potřeba mydriáza</w:t>
            </w:r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? Zakázaná kombinace klin. vyšetření asi nebude možná s 75155? (zde ale nákladnější přístroj – </w:t>
            </w:r>
            <w:proofErr w:type="spellStart"/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fotoštěrbinová</w:t>
            </w:r>
            <w:proofErr w:type="spellEnd"/>
            <w:r w:rsidRPr="00DE7F2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lampa)</w:t>
            </w:r>
          </w:p>
          <w:p w14:paraId="06E3B1A7" w14:textId="2FA2B722" w:rsidR="000B63FB" w:rsidRPr="000F7ABD" w:rsidRDefault="000B63FB" w:rsidP="00F018B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DE7F2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Odpovídá procento využití přístrojů realitě? Je pacient v rámci komplexního vyšetření 15 minut vyšetřován na štěrbinové lampě a 6 minut oftalmoskopem</w:t>
            </w:r>
            <w:r w:rsidRPr="000F7A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?</w:t>
            </w:r>
          </w:p>
          <w:p w14:paraId="1382A270" w14:textId="2A4AEF05" w:rsidR="000B63FB" w:rsidRPr="000F7ABD" w:rsidRDefault="000B63FB" w:rsidP="000F7ABD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79C6F85C" w14:textId="77777777" w:rsidTr="00BA01D7">
        <w:trPr>
          <w:trHeight w:val="1123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4889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7F25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75022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CÍLENÉ VYŠETŘENÍ OFTALMOLOGEM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obsahu, přístrojů,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6B9DA" w14:textId="77777777" w:rsidR="000B63FB" w:rsidRDefault="000B63FB" w:rsidP="004D475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D47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Doplnění položek do přístrojového vybavení není možné vzhledem k tomu, že oba přístroje (štěrbinová lampa a přímý oftalmoskop) jsou v povinné výbavě, tzn. n</w:t>
            </w:r>
            <w:r w:rsidRPr="004D47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esouhlasíme s doplnění přístrojového vybaven</w:t>
            </w:r>
            <w:r w:rsidRPr="004D47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í, ale doplnění textu v Obsahu a rozsahu je možné i bez doplnění přístrojových položek.</w:t>
            </w:r>
          </w:p>
          <w:p w14:paraId="72BDE354" w14:textId="25A48A28" w:rsidR="000B63FB" w:rsidRPr="00B726DC" w:rsidRDefault="000B63FB" w:rsidP="004D475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Bude polovina každého cíleného vyšetření (10 minut) věnována kontrole předního segmentu oka na štěrbinové lampě? Náležitě upravit procento využití přístrojů v rámci vyšetření.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4A820AB2" w14:textId="77777777" w:rsidTr="00BA01D7">
        <w:trPr>
          <w:trHeight w:val="13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32E28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0751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75023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KONTROLNÍ VYŠETŘENÍ OFTALMOLOGEM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obsahu, přístrojů,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C369DD" w14:textId="77777777" w:rsidR="000B63FB" w:rsidRDefault="000B63FB" w:rsidP="00F94E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D47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Doplnění položek do přístrojového vybavení není možné vzhledem k tomu, že oba přístroje (štěrbinová lampa a přímý oftalmoskop) jsou v povinné výbavě, tzn. n</w:t>
            </w:r>
            <w:r w:rsidRPr="004D47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esouhlasíme s doplnění přístrojového vybaven</w:t>
            </w:r>
            <w:r w:rsidRPr="004D47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í, ale doplnění textu v Obsahu a rozsahu je možné i bez doplnění přístrojových položek.</w:t>
            </w:r>
          </w:p>
          <w:p w14:paraId="2D281A07" w14:textId="72A4E3C8" w:rsidR="000B63FB" w:rsidRPr="004D4758" w:rsidRDefault="000B63FB" w:rsidP="00F94E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D47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Skutečně tvoří </w:t>
            </w:r>
            <w:proofErr w:type="gramStart"/>
            <w:r w:rsidRPr="004D47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70%</w:t>
            </w:r>
            <w:proofErr w:type="gramEnd"/>
            <w:r w:rsidRPr="004D47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procent obvyklého kontrolního vyšetření vyšetřování pacienta za pomoci štěrbinové lampy a oftalmoskopu? Náležitě upravit procento využití přístrojů v rámci vyšetření.</w:t>
            </w:r>
          </w:p>
          <w:p w14:paraId="092AD034" w14:textId="75C12703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20A17B9D" w14:textId="77777777" w:rsidTr="00BA01D7">
        <w:trPr>
          <w:trHeight w:val="1358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1242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F60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75385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EXSTIRPACE JEDNOHO CHALÁZIA, VYNĚTÍ I S POUZDREM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materiálů, přípravků, přístrojů,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C36E9" w14:textId="77777777" w:rsidR="000B63FB" w:rsidRDefault="000B63FB" w:rsidP="00467B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Připomínka: v novém návrhu RL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uvedeno, </w:t>
            </w:r>
            <w:r w:rsidRPr="00467BE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že po incizi </w:t>
            </w:r>
            <w:proofErr w:type="spellStart"/>
            <w:r w:rsidRPr="00467BE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chalázia</w:t>
            </w:r>
            <w:proofErr w:type="spellEnd"/>
            <w:r w:rsidRPr="00467BE6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, jeho exkochleace lžičkou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ale tato lžička není v seznamu uvedena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naopak bylo doplněno malé chirurgické instrumentárium do přístrojového vybavení a jednorázový nůž do PMAT – nesoulad – odstranit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doplněné.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proofErr w:type="gramEnd"/>
          </w:p>
          <w:p w14:paraId="6CA2EEC4" w14:textId="13CF6C49" w:rsidR="000B63FB" w:rsidRDefault="000B63FB" w:rsidP="00467B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Další otázkou je nutnost použití šicího materiálu. V téměř 90-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100%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se odstranění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chalázia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provádí po eversi víčka ze spojivkové strany, kde se rána nešije. V případě řezu z kožní strany je délka řezu tak malá, že sutura není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nutná.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od</w:t>
            </w:r>
            <w:r w:rsidR="00A450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tranit</w:t>
            </w:r>
          </w:p>
          <w:p w14:paraId="4E40A25C" w14:textId="605B3265" w:rsidR="000B63FB" w:rsidRPr="00B726DC" w:rsidRDefault="000B63FB" w:rsidP="00467B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Rukavice 1x nikoliv 2x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06E3A9DB" w14:textId="77777777" w:rsidTr="00BA01D7">
        <w:trPr>
          <w:trHeight w:val="41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007DB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A43E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75150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OPTICKÁ BIOMETRIE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1A530D" w14:textId="50777E00" w:rsidR="000B63FB" w:rsidRDefault="000B63FB" w:rsidP="00A81E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Pokud byla péče vykazována </w:t>
            </w:r>
            <w:r w:rsidRPr="00A81E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doposud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A256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zástupně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výkonem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A256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  <w:r w:rsidRPr="00A256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151 </w:t>
            </w:r>
            <w:hyperlink r:id="rId26" w:history="1">
              <w:proofErr w:type="gramStart"/>
              <w:r w:rsidRPr="00A25651">
                <w:rPr>
                  <w:rStyle w:val="Hypertextovodkaz"/>
                  <w:rFonts w:ascii="Arial" w:hAnsi="Arial" w:cs="Arial"/>
                  <w:sz w:val="16"/>
                  <w:szCs w:val="16"/>
                </w:rPr>
                <w:t>Detail - Zdravotní</w:t>
              </w:r>
              <w:proofErr w:type="gramEnd"/>
              <w:r w:rsidRPr="00A25651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výkony</w:t>
              </w:r>
            </w:hyperlink>
            <w:r w:rsidRPr="00A2565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5651">
              <w:rPr>
                <w:rFonts w:ascii="Arial" w:hAnsi="Arial" w:cs="Arial"/>
                <w:color w:val="333333"/>
                <w:sz w:val="16"/>
                <w:szCs w:val="16"/>
                <w:shd w:val="clear" w:color="auto" w:fill="F9F9F9"/>
              </w:rPr>
              <w:t>ECHO OČNÍ BIOMETRIE (1 OKO)</w:t>
            </w:r>
            <w:r w:rsidRPr="00A256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? (165 bodů !!)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–</w:t>
            </w:r>
            <w:r w:rsidRPr="00A256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ak </w:t>
            </w:r>
            <w:r w:rsidRPr="00A256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nutno do 7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  <w:r w:rsidRPr="00A256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151 doplnit zakázanou kombinaci s novým výkonem a naopak, do 71751 současně ukotvit, že se vykazuje s výkonem laterality a v návaznosti na toto upravit OF na 1/den</w:t>
            </w:r>
          </w:p>
          <w:p w14:paraId="29F048E3" w14:textId="3A916929" w:rsidR="000B63FB" w:rsidRPr="00EF78C7" w:rsidRDefault="000B63FB" w:rsidP="00CB46C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F78C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 jakého důvodu je potřebné zavádět další nový výkon optické biometrie? (přístroj za 2 300tis x přístroj 350 tis ve výkonu </w:t>
            </w:r>
            <w:proofErr w:type="gramStart"/>
            <w:r w:rsidRPr="00EF78C7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71151) ..</w:t>
            </w:r>
            <w:proofErr w:type="gramEnd"/>
            <w:r w:rsidRPr="00EF78C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Jaký je indikační rozdíl mezi 71151 a novým výkonem 75150?</w:t>
            </w:r>
          </w:p>
          <w:p w14:paraId="7CB4583A" w14:textId="77777777" w:rsidR="000B63FB" w:rsidRDefault="000B63FB" w:rsidP="00A81E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256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Upravit nositele </w:t>
            </w:r>
            <w:proofErr w:type="gramStart"/>
            <w:r w:rsidRPr="00A256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výkonu - je</w:t>
            </w:r>
            <w:proofErr w:type="gramEnd"/>
            <w:r w:rsidRPr="00A2565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-li nositelem výkonu alespoň jeden lékař nebo jiný vysokoškolský pracovník, nejsou zásadně k výkonu přiřazeny osobní náklady nelékařských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zdravotnických pracovníků (jsou obsaženy v úhradě nepřímých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nákladů - režii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). </w:t>
            </w:r>
          </w:p>
          <w:p w14:paraId="7359AC06" w14:textId="1779E385" w:rsidR="000B63FB" w:rsidRPr="00B726DC" w:rsidRDefault="000B63FB" w:rsidP="00A81E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Proč je nositelem výkonu chirurg, když není výkon sdílený s odborností chirurgie? Nositel výkonu S4 je pouze a výhradně adiktolog! Ostatní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nelékaři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kategorii S4 nemají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…nutno upravit</w:t>
            </w:r>
            <w:r w:rsidR="00A4508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RL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39233983" w14:textId="2A6139C3" w:rsidR="000B63FB" w:rsidRDefault="000B63FB" w:rsidP="00A81E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Doplnění názvu? -1 oko?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odpovídá tomu popis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u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výkonu 71151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ECH biometrie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je též v názvu uvedeno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  <w:p w14:paraId="26FF6019" w14:textId="77777777" w:rsidR="000B63FB" w:rsidRDefault="000B63FB" w:rsidP="00A81E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Dle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vyhl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559/2020 Sb. o stanovení činnosti, které může vykonávat lékař bez odborného dohledu po získání certifikátu o absolvování základního kmene oftalmologického, může </w:t>
            </w:r>
            <w:r w:rsidRPr="00A81E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L2 provádět samostatně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biometrii a kalkulaci nitroočních čoček, kalkulace má být na nejnižšího nositele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tzn. L2! </w:t>
            </w:r>
          </w:p>
          <w:p w14:paraId="06841C1B" w14:textId="2C180786" w:rsidR="000B63FB" w:rsidRDefault="000B63FB" w:rsidP="00A81E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81E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Proč časová dotace delší 15 vs. 10 min. v porovnání 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71151</w:t>
            </w:r>
            <w:r w:rsidRPr="00A81E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ECHO biometrií?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Navíc d</w:t>
            </w:r>
            <w:r w:rsidRPr="00A81E26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le zdůvodnění je provedení ECHO biometrie náročnější.</w:t>
            </w:r>
          </w:p>
          <w:p w14:paraId="54C8C3CE" w14:textId="3F102496" w:rsidR="000B63FB" w:rsidRDefault="000B63FB" w:rsidP="00A81E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OF 1/měsíc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odůvodnit –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nadhodnoceno</w:t>
            </w:r>
          </w:p>
          <w:p w14:paraId="3DA1E53A" w14:textId="7540CCB6" w:rsidR="000B63FB" w:rsidRPr="00B726DC" w:rsidRDefault="000B63FB" w:rsidP="00A81E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Cena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přístroje - 2.300 000,-Kč. nadhodnocena.</w:t>
            </w:r>
          </w:p>
        </w:tc>
      </w:tr>
      <w:tr w:rsidR="000B63FB" w:rsidRPr="00B726DC" w14:paraId="35490B43" w14:textId="77777777" w:rsidTr="00BA01D7">
        <w:trPr>
          <w:trHeight w:val="271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7EA7B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6C2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75165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SLEDOVÁNÍ PROGRESE MYOPIE POMOCÍ OPTICKÉ BIOMETRIE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850DEB" w14:textId="77777777" w:rsidR="000B63FB" w:rsidRDefault="000B63FB" w:rsidP="00A2565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podmínkách je uvedeno "děti a dospívající do věku 25 let" - osoby starší 19 let nejsou dospívající. Totéž v popisu výko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 je uvedeno "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indikace - dětský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pacient s myopií".</w:t>
            </w:r>
          </w:p>
          <w:p w14:paraId="712F0CCB" w14:textId="77777777" w:rsidR="000B63FB" w:rsidRDefault="000B63FB" w:rsidP="00A2565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Jako nositel výkonu je uveden L2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oftalmolog - L2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ale není oftalmolog, L3 je oftalmolog. L2 je lékař s certifikátem o absolvování základního kmene. Pokud bude zaveden výkon 75150 - OPTICKÁ BIOMETRIE, je skutečně třeba zvlášť zavádět výkon 75165?</w:t>
            </w:r>
          </w:p>
          <w:p w14:paraId="01560B53" w14:textId="5CDE8A65" w:rsidR="000B63FB" w:rsidRDefault="000B63FB" w:rsidP="00A2565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odné doplnění názvu 1 oko, odpovídá textu, ostatní výkony také mají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uvedenou specifikaci</w:t>
            </w:r>
          </w:p>
          <w:p w14:paraId="6F446956" w14:textId="591C26EC" w:rsidR="000B63FB" w:rsidRDefault="000B63FB" w:rsidP="00A2565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Aktuálně vykazováno </w:t>
            </w:r>
            <w:r w:rsidRPr="00EF78C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  <w:t>75751 echo biometrií (přístroj 350 tis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), u tohoto výkonu </w:t>
            </w:r>
            <w:r w:rsidRPr="00EF78C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75165 600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F78C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tis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. a u výkonu 75150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optické biometrie 2 300tis – důvod???? – z jakého důvodu je potřebné zavádět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další nový výkon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 progresi?? </w:t>
            </w:r>
          </w:p>
          <w:p w14:paraId="02F6A4EF" w14:textId="0107885F" w:rsidR="000B63FB" w:rsidRDefault="000B63FB" w:rsidP="00A2565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Zvažovat zakázané kombinace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75165 a 75150.</w:t>
            </w:r>
          </w:p>
          <w:p w14:paraId="44970CE1" w14:textId="1C2E8AC4" w:rsidR="000B63FB" w:rsidRDefault="000B63FB" w:rsidP="00A2565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OF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doplnit 1/den a doplnit vykazování s výkonem laterality  </w:t>
            </w:r>
          </w:p>
          <w:p w14:paraId="1631F810" w14:textId="7DD078C8" w:rsidR="000B63FB" w:rsidRPr="00C40430" w:rsidRDefault="000B63FB" w:rsidP="00A2565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Opět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časová dotace delší 15 min. vs. 10 min u 75151 ECHO biometrie, ale provedení jednodušší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– důvod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?…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 dětí však vykazovány bonifikační výkony</w:t>
            </w:r>
          </w:p>
          <w:p w14:paraId="78C1AEDD" w14:textId="77777777" w:rsidR="000B63FB" w:rsidRPr="0002511F" w:rsidRDefault="000B63FB" w:rsidP="00A2565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4043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Chybí ekonomický dopad, nutno doplnit.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0BB4889D" w14:textId="66315F08" w:rsidR="000B63FB" w:rsidRPr="00C40430" w:rsidRDefault="000B63FB" w:rsidP="00A2565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Ke zjištění progrese myopie a tím i předpisu brýlové korekce stačí změření refrakce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autorefraktometrem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(75163), kde je omezení 1xza rok. U nového kódu je 1xza 6 měsíců. Měření délky oka slouží spíše k vědeckým účelům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diskuse nutná.</w:t>
            </w:r>
          </w:p>
          <w:p w14:paraId="6D10B6FD" w14:textId="57C615DE" w:rsidR="000B63FB" w:rsidRPr="004D6226" w:rsidRDefault="000B63FB" w:rsidP="0002511F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1C0B9572" w14:textId="77777777" w:rsidTr="00BA01D7">
        <w:trPr>
          <w:trHeight w:val="1908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1CCD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735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93E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75436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INTRASTROMÁLNÍ IMPLANTACE/ EXPLANTACE ROHOVKOVÉHO IMPLANTÁTU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C2D93A" w14:textId="70BA2694" w:rsidR="000B63FB" w:rsidRPr="00B726DC" w:rsidRDefault="000B63FB" w:rsidP="004D62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 jakého důvodu j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 nositelem výkonu chirurg, když není výkon sdílený s odborností chirurgie? Není sjednocena doba trvání výkonu a čas nositele výkonu.</w:t>
            </w:r>
          </w:p>
          <w:p w14:paraId="2A5D78B3" w14:textId="77777777" w:rsidR="000B63FB" w:rsidRDefault="000B63FB" w:rsidP="004D62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Předpokládám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že výkon pro 1 oko, vhodná úprava názvu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  <w:p w14:paraId="33332E27" w14:textId="27CF3463" w:rsidR="000B63FB" w:rsidRDefault="000B63FB" w:rsidP="004D62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OF 2/rok se vztahuje k 1 oku nebo je důsledkem, že se jedná o párový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orgán?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jsou zavedeny výkony laterality</w:t>
            </w:r>
          </w:p>
          <w:p w14:paraId="572399F9" w14:textId="77777777" w:rsidR="000B63FB" w:rsidRDefault="000B63FB" w:rsidP="004D62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OM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potřeba b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ližší vyspecifikování, které přístrojové vybavení či instrumentárium je „příslušné“,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nepodkročitelné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 provádění tohoto výkonu?</w:t>
            </w:r>
          </w:p>
          <w:p w14:paraId="20DC2561" w14:textId="39C06831" w:rsidR="000B63FB" w:rsidRPr="0047302C" w:rsidRDefault="000B63FB" w:rsidP="00A62FC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7302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Chybí ekonomický dopad, nutno doplnit</w:t>
            </w:r>
            <w:r w:rsidRPr="0047302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., uvedeno, že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</w:t>
            </w:r>
            <w:r w:rsidRPr="0047302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éče méně nákladná než keratoplastiky + srovnatelné náklady i v případě potřeby překrytí amniovou membránou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??? </w:t>
            </w:r>
            <w:r w:rsidRPr="0047302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</w:t>
            </w:r>
            <w:proofErr w:type="gramEnd"/>
            <w:r w:rsidRPr="0047302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navrhovaný výkon 9282 b., </w:t>
            </w:r>
          </w:p>
          <w:p w14:paraId="654291FC" w14:textId="77777777" w:rsidR="000B63FB" w:rsidRDefault="000B63FB" w:rsidP="00C23C5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7302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Připomínka: </w:t>
            </w:r>
            <w:proofErr w:type="spellStart"/>
            <w:r w:rsidRPr="0047302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Keratokonus</w:t>
            </w:r>
            <w:proofErr w:type="spellEnd"/>
            <w:r w:rsidRPr="0047302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se léčí metodou CXL nebo perforující keratoplastikou. Oba výkony jsou zavedeny v SZV. </w:t>
            </w:r>
            <w:proofErr w:type="spellStart"/>
            <w:r w:rsidRPr="0047302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Intrastromální</w:t>
            </w:r>
            <w:proofErr w:type="spellEnd"/>
            <w:r w:rsidRPr="0047302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implantát může vyvolat neočekávanou refrakční vadu, která nemusí být pacientem tolerována. </w:t>
            </w:r>
          </w:p>
          <w:p w14:paraId="0F630C99" w14:textId="68E1B012" w:rsidR="000B63FB" w:rsidRPr="0047302C" w:rsidRDefault="000B63FB" w:rsidP="0047302C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47302C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ZUM: </w:t>
            </w:r>
          </w:p>
          <w:p w14:paraId="67073F12" w14:textId="4DEF2FC2" w:rsidR="000B63FB" w:rsidRPr="00B726DC" w:rsidRDefault="000B63FB" w:rsidP="0047302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7302C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V položkách mimo číselník uveden rohovkový segment, tento nový ZUM není pravděpodobně zařazen v ÚK VZP-ZP. V případě, že zařazen je, prosíme o předložení VZP kódu. Pokud zařazen není, prosíme o předložení návrhu na jeho zařazení do Úhradového katalogu VZP ČR dle nových pravidel jednacího řádu ("V případě předkládání zdravotního výkonu, u kterého je v registračním listu obsažen nový ZUM, který nemá v úhradovém katalogu VZP ČR trvale hrazenou alternativu, je součástí návrhu medicínsko-ekonomické hodnocení dle zveřejněných metodik na internetových stránkách VZP ČR".).</w:t>
            </w:r>
          </w:p>
        </w:tc>
      </w:tr>
      <w:tr w:rsidR="000B63FB" w:rsidRPr="00B726DC" w14:paraId="39981247" w14:textId="77777777" w:rsidTr="00BA01D7">
        <w:trPr>
          <w:trHeight w:val="34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0EC3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735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2BD7E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75352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IMPLANTACE ZRAKOVÉHO PROTETICKÉHO IMPLANTABILNÍHO TELESKOPU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B4EAAC" w14:textId="5FA4F10A" w:rsidR="000B63FB" w:rsidRPr="00B726DC" w:rsidRDefault="000B63FB" w:rsidP="004D62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podmínkách je uvedeno "certifikované pracoviště pro implantaci protetického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implantabilního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teleskopu" - kdo bude certifikát vydávat?</w:t>
            </w:r>
          </w:p>
          <w:p w14:paraId="2707A64A" w14:textId="77777777" w:rsidR="000B63FB" w:rsidRDefault="000B63FB" w:rsidP="00D4434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OF 1x za jakou časovou </w:t>
            </w:r>
            <w:proofErr w:type="gramStart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jednotku- za</w:t>
            </w:r>
            <w:proofErr w:type="gramEnd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život?</w:t>
            </w:r>
          </w:p>
          <w:p w14:paraId="2DD4DFAD" w14:textId="034C2651" w:rsidR="000B63FB" w:rsidRDefault="000B63FB" w:rsidP="00D4434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Nová metoda, která vede ke zlepšení kvality života pacientů v pozdním stadiu VPMD s nevratnou ztrátou zraku,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tzn. </w:t>
            </w:r>
            <w:r w:rsidRPr="00A10D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je ukotveno v doporučených postupech v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  <w:r w:rsidRPr="00A10D5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ČR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? V RL uvedeno že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nikoliv- viz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níže</w:t>
            </w:r>
          </w:p>
          <w:p w14:paraId="1F722D80" w14:textId="77777777" w:rsidR="000B63FB" w:rsidRDefault="000B63FB" w:rsidP="00FC516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Nitrooční implantát (</w:t>
            </w:r>
            <w:proofErr w:type="spellStart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implantabilní</w:t>
            </w:r>
            <w:proofErr w:type="spellEnd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teleskop) v </w:t>
            </w:r>
            <w:proofErr w:type="gramStart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ZUM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</w:t>
            </w:r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edná se o zvětšovací lupu, která bude implantována do </w:t>
            </w:r>
            <w:proofErr w:type="gramStart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oka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?</w:t>
            </w:r>
            <w:proofErr w:type="gramEnd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Po tomto výkonu vznikne velká anisometropie a aniseikonie, kterou nemocný nemusí tolerovat. V současnosti funguje pro podobné dg. zvětšovací lupa (buď samotná nebo ve formě zvětšení na obrazovce počítače po nasnímání kamerou), kterou nemocný použije jen při čtení, což je v rozporu s první větou v předloženém RL "</w:t>
            </w:r>
            <w:r w:rsidRPr="00A10D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Aktuálně nejsou v doporučených postupech v ČR uvedeny žádné léčebné metody, které by dokázaly napravit nevratnou ztrátu zraku u pacientů v pozdním stádiu VPMD, tj. s geografickou atrofií nebo s neaktivní choroidální </w:t>
            </w:r>
            <w:proofErr w:type="spellStart"/>
            <w:r w:rsidRPr="00A10D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neovaskularizací</w:t>
            </w:r>
            <w:proofErr w:type="spellEnd"/>
            <w:r w:rsidRPr="00A10D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s </w:t>
            </w:r>
            <w:proofErr w:type="spellStart"/>
            <w:r w:rsidRPr="00A10D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disciformní</w:t>
            </w:r>
            <w:proofErr w:type="spellEnd"/>
            <w:r w:rsidRPr="00A10D58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 xml:space="preserve"> jizvou".</w:t>
            </w:r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Uvedená literatura je z </w:t>
            </w:r>
            <w:proofErr w:type="spellStart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posl</w:t>
            </w:r>
            <w:proofErr w:type="spellEnd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let 2023 až 2025.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tzn. </w:t>
            </w:r>
            <w:r w:rsidRPr="00AE26B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potřeba vyčkat na dlouhodobější výsledky k dané </w:t>
            </w:r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problematice. </w:t>
            </w:r>
          </w:p>
          <w:p w14:paraId="07E13C21" w14:textId="77777777" w:rsidR="000B63FB" w:rsidRDefault="000B63FB" w:rsidP="00A10D5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Podobné výkony byly provedeny i v ČR s použitím </w:t>
            </w:r>
            <w:proofErr w:type="spellStart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Schariothovy</w:t>
            </w:r>
            <w:proofErr w:type="spellEnd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nitrooční čočky, také známé jako „lupa pro oko“. Pokud by výsledky po těchto implantacích byly tak vynikající, došlo by k pokračování těchto </w:t>
            </w:r>
            <w:proofErr w:type="gramStart"/>
            <w:r w:rsidRPr="00A10D5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operací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to ale nenastalo</w:t>
            </w:r>
          </w:p>
          <w:p w14:paraId="026806B3" w14:textId="77777777" w:rsidR="000B63FB" w:rsidRPr="00A10D58" w:rsidRDefault="000B63FB" w:rsidP="00A10D58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</w:pPr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ZUM</w:t>
            </w:r>
          </w:p>
          <w:p w14:paraId="7B45A356" w14:textId="08BF55BE" w:rsidR="000B63FB" w:rsidRPr="00B726DC" w:rsidRDefault="000B63FB" w:rsidP="00A10D5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lastRenderedPageBreak/>
              <w:t xml:space="preserve">Implantát oční – zrakový protetický </w:t>
            </w:r>
            <w:proofErr w:type="spellStart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implantabilní</w:t>
            </w:r>
            <w:proofErr w:type="spellEnd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</w:t>
            </w:r>
            <w:proofErr w:type="gramStart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teleskop - Podán</w:t>
            </w:r>
            <w:proofErr w:type="gramEnd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návrh 12. 12. 2025: 1.J NÁVRH NA ZAŘAZENÍ ZUM DO ÚK VZP_SING </w:t>
            </w:r>
            <w:proofErr w:type="gramStart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IMT - SAMSARA</w:t>
            </w:r>
            <w:proofErr w:type="gramEnd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</w:t>
            </w:r>
            <w:proofErr w:type="gramStart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VISION - ODZP</w:t>
            </w:r>
            <w:proofErr w:type="gramEnd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1542/2025; Obchodní název: </w:t>
            </w:r>
            <w:proofErr w:type="spellStart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Implantable</w:t>
            </w:r>
            <w:proofErr w:type="spellEnd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</w:t>
            </w:r>
            <w:proofErr w:type="spellStart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Miniature</w:t>
            </w:r>
            <w:proofErr w:type="spellEnd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</w:t>
            </w:r>
            <w:proofErr w:type="spellStart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Telescope</w:t>
            </w:r>
            <w:proofErr w:type="spellEnd"/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SING IMTTM; navrhovaná úhrada: </w:t>
            </w:r>
            <w:r w:rsidRPr="00AE26B5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highlight w:val="yellow"/>
                <w:u w:val="single"/>
                <w:lang w:eastAsia="cs-CZ"/>
              </w:rPr>
              <w:t>599 368,00 Kč</w:t>
            </w:r>
            <w:r w:rsidRPr="00A10D5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.  Návrh po formální stránce v pořádku, připraven k hodnocení – tzn. probíhá administrace</w:t>
            </w: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</w:t>
            </w:r>
            <w:r w:rsidRPr="00AE26B5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zařazení ZUM</w:t>
            </w:r>
          </w:p>
        </w:tc>
      </w:tr>
      <w:tr w:rsidR="000B63FB" w:rsidRPr="00B726DC" w14:paraId="07CB5A7C" w14:textId="77777777" w:rsidTr="00BA01D7">
        <w:trPr>
          <w:trHeight w:val="1483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02075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623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240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63566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RADIOFREKVENČNÍ ABLACE (RFA) DĚLOŽNÍCH MYOMŮ POD USG KONTROLOU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9CB70" w14:textId="58159899" w:rsidR="000B63FB" w:rsidRPr="00352C83" w:rsidRDefault="000B63FB" w:rsidP="00352C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52C8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 RL uvedeno“ případně jako součást </w:t>
            </w:r>
            <w:proofErr w:type="spellStart"/>
            <w:r w:rsidRPr="00352C8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hysteroskopického</w:t>
            </w:r>
            <w:proofErr w:type="spellEnd"/>
            <w:r w:rsidRPr="00352C8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či laparoskopického </w:t>
            </w:r>
            <w:proofErr w:type="gramStart"/>
            <w:r w:rsidRPr="00352C8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výkonu..</w:t>
            </w:r>
            <w:proofErr w:type="gramEnd"/>
            <w:r w:rsidRPr="00352C8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→ ukotvit čísla výkonů, ke kterým lze přičíst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  <w:p w14:paraId="1E5E77DC" w14:textId="317A3AB8" w:rsidR="000B63FB" w:rsidRPr="00352C83" w:rsidRDefault="000B63FB" w:rsidP="00352C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52C8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Lze v JPL péči?</w:t>
            </w:r>
          </w:p>
          <w:p w14:paraId="20A00E4A" w14:textId="58F9F81A" w:rsidR="000B63FB" w:rsidRPr="00352C83" w:rsidRDefault="000B63FB" w:rsidP="00352C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352C8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 RL uvedeno „certifikovaný kurz k užívání příslušného vybavení pro radiofrekvenční ablaci myomů pod ultrazvukovou kontrolou. – Jedná se o MZ certifikovaný </w:t>
            </w:r>
            <w:proofErr w:type="gramStart"/>
            <w:r w:rsidRPr="00352C8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kurz ?</w:t>
            </w:r>
            <w:proofErr w:type="gramEnd"/>
            <w:r w:rsidRPr="00352C8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nebo zaškolení firmou?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Nutné upřesnit</w:t>
            </w:r>
          </w:p>
          <w:p w14:paraId="4E72B6C5" w14:textId="09C1911F" w:rsidR="000B63FB" w:rsidRPr="006F40AE" w:rsidRDefault="000B63FB" w:rsidP="000774C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F40A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 RL, v kolonce </w:t>
            </w:r>
            <w:proofErr w:type="spellStart"/>
            <w:r w:rsidRPr="006F40A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Ekon</w:t>
            </w:r>
            <w:proofErr w:type="spellEnd"/>
            <w:r w:rsidRPr="006F40A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dopad je s</w:t>
            </w:r>
            <w:r w:rsidRPr="006F40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rovnání s náklady na operační </w:t>
            </w:r>
            <w:proofErr w:type="spellStart"/>
            <w:r w:rsidRPr="006F40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myomektomii</w:t>
            </w:r>
            <w:proofErr w:type="spellEnd"/>
            <w:r w:rsidRPr="006F40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 hysterektomii </w:t>
            </w:r>
            <w:r w:rsidRPr="006F40A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hysterektomie je 1</w:t>
            </w:r>
            <w:proofErr w:type="gramStart"/>
            <w:r w:rsidRPr="006F40A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Xživot  -</w:t>
            </w:r>
            <w:proofErr w:type="gramEnd"/>
            <w:r w:rsidRPr="006F40A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navržený výkon je </w:t>
            </w:r>
            <w:r w:rsidRPr="006F40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  <w:t>1x za 6</w:t>
            </w:r>
            <w:proofErr w:type="gramStart"/>
            <w:r w:rsidRPr="006F40A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  <w:t>měsíců</w:t>
            </w:r>
            <w:r w:rsidRPr="006F40A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z</w:t>
            </w:r>
            <w:proofErr w:type="gramEnd"/>
            <w:r w:rsidRPr="006F40AE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jakého důvodu 2x/rok??→</w:t>
            </w:r>
          </w:p>
          <w:p w14:paraId="4FE7E87F" w14:textId="77777777" w:rsidR="000B63FB" w:rsidRPr="006F40AE" w:rsidRDefault="000B63FB" w:rsidP="00D13C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eastAsia="Times New Roman"/>
                <w:sz w:val="16"/>
                <w:szCs w:val="16"/>
              </w:rPr>
            </w:pPr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Předpokládaný dopad dle počtů uváděných předkladatelem </w:t>
            </w:r>
            <w:r w:rsidRPr="006F40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45 až 227 mil. Kč.</w:t>
            </w:r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Vzhledem k nákladnému ZUM lze očekávat také dodatečné náklady u vzniklých materiálových </w:t>
            </w:r>
            <w:proofErr w:type="spellStart"/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outlierů</w:t>
            </w:r>
            <w:proofErr w:type="spellEnd"/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</w:t>
            </w:r>
            <w:proofErr w:type="spellStart"/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drg</w:t>
            </w:r>
            <w:proofErr w:type="spellEnd"/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skupina </w:t>
            </w:r>
            <w:proofErr w:type="gramStart"/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13-I16</w:t>
            </w:r>
            <w:proofErr w:type="gramEnd"/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-00 - Odstranění děložního myomu má pro r. 2026 nastavenu horní hranici pro mat. </w:t>
            </w:r>
            <w:proofErr w:type="spellStart"/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outliera</w:t>
            </w:r>
            <w:proofErr w:type="spellEnd"/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6F40A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21 495</w:t>
            </w:r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04A4CBBC" w14:textId="4D15BDB2" w:rsidR="000B63FB" w:rsidRPr="006F40AE" w:rsidRDefault="000B63FB" w:rsidP="00D13C8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eastAsia="Times New Roman"/>
                <w:sz w:val="16"/>
                <w:szCs w:val="16"/>
              </w:rPr>
            </w:pPr>
            <w:r w:rsidRPr="006F40A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ZUM jsou </w:t>
            </w:r>
            <w:r w:rsidRPr="006F40AE">
              <w:rPr>
                <w:rFonts w:eastAsia="Times New Roman"/>
                <w:sz w:val="16"/>
                <w:szCs w:val="16"/>
              </w:rPr>
              <w:t xml:space="preserve">2 elektrody" elektroda fixní délka hrotu - 29 120kč a elektroda s proměnlivou délkou hrotu, cena 35 280kč – jde o velký cenový rozdíl – </w:t>
            </w:r>
            <w:r>
              <w:rPr>
                <w:rFonts w:eastAsia="Times New Roman"/>
                <w:sz w:val="16"/>
                <w:szCs w:val="16"/>
              </w:rPr>
              <w:t xml:space="preserve">nutno specifikovat indikace </w:t>
            </w:r>
          </w:p>
          <w:p w14:paraId="1BE1F586" w14:textId="35A3DFC1" w:rsidR="000B63FB" w:rsidRPr="006F40AE" w:rsidRDefault="000B63FB" w:rsidP="006F40A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09" w:hanging="142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6F40A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Nový ZUM radiofrekvenční </w:t>
            </w:r>
            <w:proofErr w:type="spellStart"/>
            <w:r w:rsidRPr="006F40A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monopolární</w:t>
            </w:r>
            <w:proofErr w:type="spellEnd"/>
            <w:r w:rsidRPr="006F40A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elektroda s proměnlivou délkou hrotu a radiofrekvenční </w:t>
            </w:r>
            <w:proofErr w:type="spellStart"/>
            <w:r w:rsidRPr="006F40A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monopolární</w:t>
            </w:r>
            <w:proofErr w:type="spellEnd"/>
            <w:r w:rsidRPr="006F40A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elektroda s fixní délkou hrotu není pravděpodobně zařazen v ÚK VZP-ZP. V případě, že zařazen je, prosíme o předložení VZP kódu. Pokud zařazen není, prosíme o předložení návrhu na jeho zařazení do Úhradového katalogu VZP ČR dle nových pravidel jednacího řádu ("V případě předkládání zdravotního výkonu, u kterého je v registračním listu obsažen nový ZUM, který nemá v úhradovém katalogu VZP ČR trvale hrazenou alternativu, je</w:t>
            </w:r>
            <w:r w:rsidRPr="006F40A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br/>
              <w:t>součástí návrhu medicínsko-ekonomické hodnocení dle zveřejněných metodik na internetových stránkách VZP ČR".).</w:t>
            </w:r>
          </w:p>
          <w:p w14:paraId="4382B0F4" w14:textId="0687782C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25AB0CE1" w14:textId="77777777" w:rsidTr="00BA01D7">
        <w:trPr>
          <w:trHeight w:val="6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AF25C" w14:textId="3A4DFB79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hAnsi="Arial" w:cs="Arial"/>
                <w:sz w:val="16"/>
                <w:szCs w:val="16"/>
              </w:rPr>
              <w:br w:type="page"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502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0667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502-2025-11-25-10-38-14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'502-2025-11-24-09-35-25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ENDOSKOPICKÁ LÉČBA PILONIDÁLNÍHO SINU U DĚTÍ (PEPSIT)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5D114" w14:textId="258D4364" w:rsidR="000B63FB" w:rsidRDefault="000B63FB" w:rsidP="008B6B4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Jak vykazováno doposud?</w:t>
            </w:r>
          </w:p>
          <w:p w14:paraId="375F2407" w14:textId="3A3E46C2" w:rsidR="000B63FB" w:rsidRPr="00B726DC" w:rsidRDefault="000B63FB" w:rsidP="008B6B4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Prosíme stanovisko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OS - </w:t>
            </w:r>
            <w:r w:rsidRPr="008B6B4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předkládá</w:t>
            </w:r>
            <w:proofErr w:type="gramEnd"/>
            <w:r w:rsidRPr="008B6B4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člen výboru z FNM</w:t>
            </w:r>
          </w:p>
          <w:p w14:paraId="4E92A75D" w14:textId="77DC0C5C" w:rsidR="000B63FB" w:rsidRDefault="000B63FB" w:rsidP="008B6B4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Zásadní připomínka – výkon je uveden 2x – jednak v hospitalizačním RL a jednak v ambulantním RL, takto nelze,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nutné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pouze 1 typ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RL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 </w:t>
            </w:r>
            <w:r w:rsidRPr="008B6B4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preferujeme</w:t>
            </w:r>
            <w:proofErr w:type="gramEnd"/>
            <w:r w:rsidRPr="008B6B4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ambulantní </w:t>
            </w:r>
            <w:hyperlink r:id="rId27" w:history="1">
              <w:proofErr w:type="gramStart"/>
              <w:r w:rsidRPr="00AC6C52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AC6C52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AC6C52">
              <w:rPr>
                <w:rFonts w:ascii="Arial" w:eastAsia="Times New Roman" w:hAnsi="Arial" w:cs="Arial"/>
                <w:color w:val="4472C4" w:themeColor="accent1"/>
                <w:sz w:val="16"/>
                <w:szCs w:val="16"/>
                <w:lang w:eastAsia="cs-CZ"/>
              </w:rPr>
              <w:t xml:space="preserve"> </w:t>
            </w:r>
            <w:r w:rsidRPr="008B6B4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4228 bodů bez ZUM</w:t>
            </w:r>
          </w:p>
          <w:p w14:paraId="5971CC2B" w14:textId="2DCE3F0F" w:rsidR="000B63FB" w:rsidRDefault="000B63FB" w:rsidP="008B6B4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Ukotvit OM SH – nastavit specifikaci S, je potřebné, aby výkon byl prováděn na pracovištích, které d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isponují potřebným vybavením, odbornými znalostmi a rutinní zkušeností s touto metodou, aby byla zajištěna bezpečnost a kvalita péče.</w:t>
            </w:r>
          </w:p>
          <w:p w14:paraId="01EA8DF2" w14:textId="5C274715" w:rsidR="000B63FB" w:rsidRDefault="000B63FB" w:rsidP="008B6B4A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Asistent je kalkulován v 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režii - n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ekalkulovat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(dle RL u operace jsou 2 Lékaři), </w:t>
            </w:r>
          </w:p>
          <w:p w14:paraId="63A0AA1D" w14:textId="30BD8D1D" w:rsidR="000B63FB" w:rsidRPr="00B726DC" w:rsidRDefault="000B63FB" w:rsidP="00AC6C5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RL uvedeno, že průměrná doba výkonu je 60 min, avšak v položce doba trvání je uvedeno 75 minut – nutno zkrátit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(anestezie zvlášť – ta má vlastní výkon a časovou dotaci – tedy není argumentem pro prodloužení výkonu o 15 min)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Nutno vymezit vůči výkonu 51813 – </w:t>
            </w:r>
            <w:r w:rsidRPr="008B6B4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kdy se bude dělat výkon stávající a kdy výkon nově navrhovaný – tedy uvést indikace (do Popisu)</w:t>
            </w:r>
          </w:p>
        </w:tc>
      </w:tr>
      <w:tr w:rsidR="000B63FB" w:rsidRPr="00B726DC" w14:paraId="3BF62849" w14:textId="77777777" w:rsidTr="00BA01D7">
        <w:trPr>
          <w:trHeight w:val="6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19CE4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102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8E7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12024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MĚŘENÍ ABI (INDEXU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KOTNÍK - PAŽE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) NA ČTYŘECH KONČETINÁCH OSCILOMETRICKOU METODOU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OF a popisu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AB897" w14:textId="06EFE7D7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ení odůvodněno navýšení na OF 2/rok, vyšetřování asymptomatických rizikových pacientů toto nezdůvodňuje</w:t>
            </w:r>
          </w:p>
          <w:p w14:paraId="75383EFC" w14:textId="7C24DEF1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Předložený model sice vykazuje logickou úsporu, ale v reálném systému zdravotnictví naráží na několik metodologických a ekonomických rizik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:</w:t>
            </w:r>
          </w:p>
          <w:p w14:paraId="09D54A5A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*Nízká bezpečnostní marže úspor: Deklarovaná čistá úspora 9,6 mil. Kč na 1 000 pacientů za 5 let představuje pouhých 1 920 Kč na pacienta ročně. Takto malý rozdíl (cca 3,5 % celkových nákladů) může být okamžitě smazán mírným nárůstem cen zdravotnického materiálu (stenty, instrumentárium) nebo inflací.</w:t>
            </w:r>
          </w:p>
          <w:p w14:paraId="56921B76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* Podhodnocené náklady na screening: Model počítá pouze s cenou výkonu 12024 (200 Kč), ale pomíjí sekundární náklady. Každý screening generuje falešně pozitivní nálezy, které vyvolají nutnost dalších vyšetření (CT angiografie, magnetická rezonance), jež v kalkulaci chybí.</w:t>
            </w:r>
          </w:p>
          <w:p w14:paraId="3E34639F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* Náklady na re-intervence: Revaskularizace nejsou trvalé. Model by měl zohlednit vysokou pravděpodobnost, že pacient s "zachráněnou" končetinou bude během 5 let potřebovat další (opakované) drahé zákroky k udržení průchodnosti cév.</w:t>
            </w:r>
          </w:p>
          <w:p w14:paraId="5CAB8ABC" w14:textId="06FEB70E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* Riziko "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over-treatmentu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": Snaha o "preferovanou revaskularizaci" u včasně zachycených pacientů může vést k invazivním zákrokům i u případů, které by bylo možné řešit levnější konzervativní cestou (úprava životosprávy, chůze).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4F95C11C" w14:textId="77777777" w:rsidTr="00BA01D7">
        <w:trPr>
          <w:trHeight w:val="1766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4582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917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5BB23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21633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TELEREHABILITACE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63F212" w14:textId="130DE38D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Nesouhlas. Pacienti se sníženou soběstačností a omezením v běžných denních činnostech v důsledku neurologických, ortopedických, duševních, interních či gerontologických onemocnění zcela jistě nemohou mít žádný přínos z terapie vedené na dálku. Fyzická přítomnost ergoterapeuta při rehabilitaci je zcela zásadní, zejména u těchto pacientů.</w:t>
            </w:r>
          </w:p>
          <w:p w14:paraId="10F491DB" w14:textId="77777777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Pokud chtějí pacienti využít k ergoterapeutickému cvičení internet, je zde k dispozici celá řada ergoterapeutických cvičení a instruktážních materiálů zdarma, které se zaměřují na soběstačnost, jemnou motoriku i kognitivní trénink. </w:t>
            </w:r>
          </w:p>
          <w:p w14:paraId="2346C081" w14:textId="65040424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ředkladatel v odůvodnění uvádí: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„ Zahraniční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odborná literatura potvrzuje srovnatelnou účinnost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telerehabilitace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oproti klasické prezenční péči u vybraných skupin pacientů…“, popis výkonu však pacienty nijak nevymezuje a nespecifikuje, naopak výkon vyznívá jako určený velmi široké a nespecificky definované skupině pacientů („sníženou soběstačností a omezením v běžných denních činnostech (ADL) v důsledku neurologických, ortopedických, duševních, interních či gerontologických onemocnění. Vhodná je pro pacienty s poruchami motoriky (včetně jemné motoriky rukou), se sníženou stabilitou, svalovou sílou a koordinací, s poruchami kognitivních funkcí nebo senzomotorické integrace, dále u imobilních či těžce nemocných pacientů s omezenou dostupností“</w:t>
            </w:r>
          </w:p>
          <w:p w14:paraId="7456526A" w14:textId="6CD4485D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ýkon OM: A, v Podmínce uvedeno provádění i za hospitalizace, změnit na AOD</w:t>
            </w:r>
          </w:p>
          <w:p w14:paraId="2EA48FCA" w14:textId="5EDAA796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OF 4/den je nedostačující, nutné definovat OF za delší časovou jednotku (měsíc, rok)</w:t>
            </w:r>
          </w:p>
          <w:p w14:paraId="7A2D05C8" w14:textId="54A3B52D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elze kombinovat s 21609, 21610, 21611, 21613- ergo vyšetření, 21612- klasifikování?</w:t>
            </w:r>
          </w:p>
          <w:p w14:paraId="4D33661E" w14:textId="38EBD595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ostačuje nositel S2? potřeba specifické erudice pro distanční poskytování zdravotních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služeb- znalost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legislativy a specifik distančního poskytování ergoterapie?</w:t>
            </w:r>
          </w:p>
          <w:p w14:paraId="0995B6E2" w14:textId="64161FAD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tudie (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systematic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review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15 studií) uvedená jako zdroj předkladatelem uvádí, že: </w:t>
            </w:r>
            <w:r w:rsidRPr="000C79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u </w:t>
            </w:r>
            <w:proofErr w:type="spellStart"/>
            <w:r w:rsidRPr="000C79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telerehabilitace</w:t>
            </w:r>
            <w:proofErr w:type="spellEnd"/>
            <w:r w:rsidRPr="000C798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není dostatečná evidence dlouhodobého efektu a nákladové efektivity.</w:t>
            </w:r>
          </w:p>
        </w:tc>
      </w:tr>
      <w:tr w:rsidR="000B63FB" w:rsidRPr="00B726DC" w14:paraId="0FF15922" w14:textId="77777777" w:rsidTr="00BA01D7">
        <w:trPr>
          <w:trHeight w:val="1288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E342D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917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4767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21640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SPECIALIZOVANÝ CÍLENÝ KOGNITIVNÍ TRÉNINK VEDENÝ ERGOTERAPEUTEM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6576E9" w14:textId="367908A2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távající výkon 21621- INDIVIDUÁLNÍ ERGOTERAPIE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ZÁKLADNÍ- již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obsahuje trénink kognitivních </w:t>
            </w:r>
            <w:proofErr w:type="spellStart"/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funkcií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 volba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vhodné metody dle obtíží a potřeb pacienta je na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ergopterapeutovi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základě vyšetření</w:t>
            </w:r>
          </w:p>
          <w:p w14:paraId="50D2E78C" w14:textId="10C971B2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rgoterapie kognice je součástí Bc. vzdělávacího programu, který vede k získání odborné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způsobilosti- tedy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S2, v souladu s vyhláškou 55/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2011  je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 kompetenci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ergoterapeuta- S2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není tedy důvod zavádět samostatný výkon bez jasného OF, nad základní ergoterapii, kde je nositelem S2</w:t>
            </w:r>
          </w:p>
          <w:p w14:paraId="20C480D3" w14:textId="7E4D8A6D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popisu výkonu není jasně uvedená indikace, jasná definice cílové skupiny pacientů, konkrétní diagnózy</w:t>
            </w:r>
          </w:p>
          <w:p w14:paraId="6FD15CB2" w14:textId="6BF3EE30" w:rsidR="000B63FB" w:rsidRPr="00B726DC" w:rsidRDefault="000B63FB" w:rsidP="00A2763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Není uvedeno omezení vykazování s určitými výkony (např. s 21621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atp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…)</w:t>
            </w:r>
          </w:p>
          <w:p w14:paraId="7EB20EDE" w14:textId="3982C49E" w:rsidR="000B63FB" w:rsidRPr="000C7981" w:rsidRDefault="000B63FB" w:rsidP="000C7981">
            <w:pPr>
              <w:spacing w:after="0" w:line="240" w:lineRule="auto"/>
              <w:ind w:left="98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0B63FB" w:rsidRPr="00B726DC" w14:paraId="485DA09C" w14:textId="77777777" w:rsidTr="00BA01D7">
        <w:trPr>
          <w:trHeight w:val="6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51FC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917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F88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21641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SPECIALIZOVANÁ SKUPINOVÁ ERGOTERAPIE KOGNITIVNÍ A PSYCHOSOCIÁLNÍCH FUNKCÍ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431800" w14:textId="5B9062CE" w:rsidR="000B63FB" w:rsidRPr="00B726DC" w:rsidRDefault="000B63FB" w:rsidP="00F80C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Tu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 terapii lze již nyní realizovat v rámci výkonu 21627- ERGOTERAPIE SKUPINOVÁ ZÁKLADNÍ, není tedy důvod zavádět samostatný výkon bez jasného OF, nad základní skupinovou ergoterapii</w:t>
            </w:r>
          </w:p>
          <w:p w14:paraId="64A79B68" w14:textId="23E58C2B" w:rsidR="000B63FB" w:rsidRPr="00B726DC" w:rsidRDefault="000B63FB" w:rsidP="00F80C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nositel- viz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komentář k 21640</w:t>
            </w:r>
          </w:p>
          <w:p w14:paraId="19263038" w14:textId="7FC46E35" w:rsidR="000B63FB" w:rsidRPr="00B726DC" w:rsidRDefault="000B63FB" w:rsidP="00F80C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popisu výkonu není jasně uvedená indikace, jasná definice cílové skupiny pacientů, konkrétní diagnózy</w:t>
            </w:r>
          </w:p>
          <w:p w14:paraId="452C1CE7" w14:textId="3DED9EC4" w:rsidR="000B63FB" w:rsidRPr="000C7981" w:rsidRDefault="000B63FB" w:rsidP="000C7981">
            <w:pPr>
              <w:spacing w:after="0" w:line="240" w:lineRule="auto"/>
              <w:ind w:left="98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0B63FB" w:rsidRPr="00B726DC" w14:paraId="4F640D9C" w14:textId="77777777" w:rsidTr="00BA01D7">
        <w:trPr>
          <w:trHeight w:val="46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7609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818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FAC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96139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STANOVENÍ MULTIMERNÍ STRUKTURY VON WILLEBRANDOVA FAKTORU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názvu, doby trvání, popisu, obsahu, nositelů výkonu, materiálů, přístrojů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046912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Aktualizace vede k 6násobnému navýšení výkonu. Uváděná nová metoda vede jak k navýšení PMAT (456 b na 2957 b.), tak k započítání dalšího nositele (nyní L2 5 min, návrh K2 20 min a S3 10 min, čas výkonu z 10 min na 30 min). S rozvojem medicíny se tedy používané metody stávají finančně náročnějšími, vyžadují více času a zapojení dalších odborných pracovníků?</w:t>
            </w:r>
          </w:p>
          <w:p w14:paraId="05C02376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Má výsledek vyšetření stávajícího výkonu stejnou výpovědní hodnotou jako výsledek vyšetření ve změnovém (navrhovaném) výkonu?</w:t>
            </w:r>
          </w:p>
          <w:p w14:paraId="74BCA46C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Časy nositelů – proč dochází k tak výraznému navýšení času nositelů? proč je nyní nutný další nositel? </w:t>
            </w:r>
          </w:p>
          <w:p w14:paraId="07B5EB96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Jsou skutečně potřeba 2 nositelé? Jaká je úloha jednotlivých nositelů? proč je uveden NLZP? NLZP je v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režii - Dle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SZV jsou k výkonu přiřazeny osobní náklady jednoho nositele výkonu, pouze výjimečně více nositelů (operační výkony a podobně). Je-li nositelem alespoň 1 lékař nebo jiný vysokoškolský pracovník, nejsou zásadně k výkonu přiřazeny osobní náklady nelékařských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zdravontických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pracovníků (jsou obsaženy v režii). U stávajícího výkonu je uveden jen jeden nositel a to L2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50%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času výkonu, pokud se tedy na výkonů podílí laborant, tak je v režii.</w:t>
            </w:r>
          </w:p>
          <w:p w14:paraId="002D0AC7" w14:textId="0D6C1D8A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 celou dobu se vzorku/ vzorkům věnuje nějaký nositel?</w:t>
            </w:r>
          </w:p>
          <w:p w14:paraId="584A1D36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Funkce K2 by mohla být upřesněna "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bioanalytik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 klinickou hematologii a transfuzní službu nebo lékař se specializací v oboru hematologie a transfuzní lékařství".</w:t>
            </w:r>
          </w:p>
          <w:p w14:paraId="022E1DFB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Výkon se týká vyšetření jednoho vzorku separátně? Nebo se vyšetřuje více vzorků najednou? </w:t>
            </w:r>
          </w:p>
          <w:p w14:paraId="23678EEF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 xml:space="preserve">Prosíme doložit ceny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PMAt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včetně rozpočítání na 1 vzorek.</w:t>
            </w:r>
          </w:p>
          <w:p w14:paraId="6F5FDFF6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Přístroj je používán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100%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času výkonu?</w:t>
            </w:r>
          </w:p>
          <w:p w14:paraId="475BA4B1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je výkon sdílen pro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202? Jedná se přece o laboratorní výkon …</w:t>
            </w:r>
          </w:p>
          <w:p w14:paraId="5486B895" w14:textId="5F61D305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 uvedeno, že výkon se v ČR provádí pouze na dvou pracovištích. Jakých pracovištích? A z jakých důvodů, je to z důvodu erudice? Lze důvod propsat do Podmínky (specifikace pracoviště)? Mělo by mít pracoviště nějaké další podmínky – napojení na příslušné pacienty apod?</w:t>
            </w:r>
          </w:p>
        </w:tc>
      </w:tr>
      <w:tr w:rsidR="000B63FB" w:rsidRPr="00B726DC" w14:paraId="30A6440E" w14:textId="77777777" w:rsidTr="00BA01D7">
        <w:trPr>
          <w:trHeight w:val="774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6AFF93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818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8571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96247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AGREGACE TROMBOCYTŮ MĚŘENÁ OPTICKOU METODOU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názvu, OF, doby trvání, popisu, nositelů výkonu, materiálů, přístrojů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F34A3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Prosíme doložit ceny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PMAt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včetně rozpočítání na 1 vzorek.</w:t>
            </w:r>
          </w:p>
          <w:p w14:paraId="3070F0EA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Jsou skutečně potřeba 2 nositelé? Jaká je úloha jednotlivých nositelů? proč je uveden NLZP? NLZP je v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režii - Dle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SZV jsou k výkonu přiřazeny osobní náklady jednoho nositele výkonu, pouze výjimečně více nositelů (operační výkony a podobně). Je-li nositelem alespoň 1 lékař nebo jiný vysokoškolský pracovník, nejsou zásadně k výkonu přiřazeny osobní náklady nelékařských zdravotnických pracovníků (jsou obsaženy v režii). U obdobných výkonů odbornosti 818 není laborant uveden. </w:t>
            </w:r>
          </w:p>
          <w:p w14:paraId="2CB0F19D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Funkce K2 by mohla být upřesněna "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bioanalytik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 klinickou hematologii a transfuzní službu nebo lékař se specializací v oboru hematologie a transfuzní lékařství". </w:t>
            </w:r>
          </w:p>
          <w:p w14:paraId="0C0BC33B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Proč dochází k navýšení času výkonu? Nutno vyjasnit.</w:t>
            </w:r>
          </w:p>
          <w:p w14:paraId="56EAC420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dochází k navýšení OF? Nutno odůvodnit, proč bylo OF navýšeno – změna doporučení? Uvedeno: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„ Agregační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odpověď trombocytů po přidání ADP, kolagenu, adrenalinu,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kys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arachidonové,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ristocetinu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TRAP6 a d.“ Nutná bližší specifikace, zda je kód vykazován násobně v počtu použitých látek, či je vykázán 1x při použití všech uvedených látek – nutno přesně specifikovat pro potřeby revize.</w:t>
            </w:r>
          </w:p>
          <w:p w14:paraId="4E79C5CE" w14:textId="10B90766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je výkon sdílen pro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202? Jedná se přece o laboratorní výkon …</w:t>
            </w:r>
          </w:p>
        </w:tc>
      </w:tr>
      <w:tr w:rsidR="000B63FB" w:rsidRPr="00B726DC" w14:paraId="2C966FF7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DAD3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818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18E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96249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AGREGACE TROMBOCYTŮ MĚŘENÁ IMPEDANČNÍ METODOU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názvu, OF, doby trvání, popisu, obsahu, nositelů výkonu, materiálů, přístrojů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E7915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Prosíme doložit ceny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PMAt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včetně rozpočítání na 1 vzorek.</w:t>
            </w:r>
          </w:p>
          <w:p w14:paraId="59FF479B" w14:textId="0D3CBCAA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Jsou skutečně potřeba 2 nositelé? Jaká je úloha jednotlivých nositelů? proč je uveden NLZP? NLZP je v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režii - Dle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SZV jsou k výkonu přiřazeny osobní náklady jednoho nositele výkonu, pouze výjimečně více nositelů (operační výkony a podobně). Je-li nositelem alespoň 1 lékař nebo jiný vysokoškolský pracovník, nejsou zásadně k výkonu přiřazeny osobní náklady nelékařských zdravotnických pracovníků (jsou obsaženy v režii). U obdobných výkonů odbornosti 818 není laborant uveden.</w:t>
            </w:r>
          </w:p>
          <w:p w14:paraId="6F7385AA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Funkce K2 by mohla být upřesněna "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bioanalytik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 klinickou hematologii a transfuzní službu nebo lékař se specializací v oboru hematologie a transfuzní lékařství".</w:t>
            </w:r>
          </w:p>
          <w:p w14:paraId="65B9725D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Proč dochází k navýšení času výkonu? Nutno vyjasnit.</w:t>
            </w:r>
          </w:p>
          <w:p w14:paraId="7DB51BA5" w14:textId="48463B82" w:rsidR="000B63FB" w:rsidRPr="00B726DC" w:rsidRDefault="000B63FB" w:rsidP="00F1077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dochází k navýšení OF? Nutno odůvodnit, proč bylo OF navýšeno – změna doporučení? Uvedeno: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„ Agregační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odpověď trombocytů po přidání ADP s prostaglandinem,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ristocetinu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peptidů přímo aktivujícími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destičky - TRAP6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d.“ Prosím o bližší specifikaci, zda je kód vykazován násobně v počtu použitých látek, či je vykázán 1x při použití všech uvedených látek – nutno přesně specifikovat pro potřeby revize.</w:t>
            </w:r>
          </w:p>
          <w:p w14:paraId="113B8350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je výkon sdílen pro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202? Jedná se přece o laboratorní výkon …</w:t>
            </w:r>
          </w:p>
          <w:p w14:paraId="0CFDAA4B" w14:textId="77777777" w:rsidR="000B63FB" w:rsidRPr="00B726DC" w:rsidRDefault="000B63FB" w:rsidP="0099543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Přístroj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Agregometr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impedanční je novou položkou v číselníku přístrojů a je uveden pouze u tohoto změnového výkonu. Je tedy nutno doložit cenu přístroje např. fakturou, a specifikaci přístroje.</w:t>
            </w:r>
          </w:p>
          <w:p w14:paraId="12C1B701" w14:textId="65487E1B" w:rsidR="000B63FB" w:rsidRPr="00B726DC" w:rsidRDefault="000B63FB" w:rsidP="003341CF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Budou tímto přístrojem poskytovatele vybaveni?</w:t>
            </w:r>
          </w:p>
        </w:tc>
      </w:tr>
      <w:tr w:rsidR="000B63FB" w:rsidRPr="00B726DC" w14:paraId="2C93002E" w14:textId="77777777" w:rsidTr="00BA01D7">
        <w:trPr>
          <w:trHeight w:val="916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21EF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202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A11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22210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PODÁVÁNÍ LÉKU PODKOŽNÍ INJEKCÍ S DÉLKOU APLIKACE DO 60 MINUT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457616" w14:textId="77777777" w:rsidR="000B63FB" w:rsidRPr="002C354F" w:rsidRDefault="000B63FB" w:rsidP="00EC63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C35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Upravit nositele </w:t>
            </w:r>
            <w:proofErr w:type="gramStart"/>
            <w:r w:rsidRPr="002C35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výkonu - je</w:t>
            </w:r>
            <w:proofErr w:type="gramEnd"/>
            <w:r w:rsidRPr="002C35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-li nositelem výkonu alespoň jeden lékař nebo jiný vysokoškolský pracovník, nejsou zásadně k výkonu přiřazeny osobní náklady nelékařských zdravotnických pracovníků (jsou obsaženy v úhradě nepřímých </w:t>
            </w:r>
            <w:proofErr w:type="gramStart"/>
            <w:r w:rsidRPr="002C35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nákladů - režii</w:t>
            </w:r>
            <w:proofErr w:type="gramEnd"/>
            <w:r w:rsidRPr="002C35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). Sestra S3 má mít jakou specializaci? Bude se sestra věnovat 30 minut pouze 1 pacientovi? </w:t>
            </w:r>
          </w:p>
          <w:p w14:paraId="71A99028" w14:textId="455113DE" w:rsidR="000B63FB" w:rsidRPr="002C354F" w:rsidRDefault="000B63FB" w:rsidP="00EC63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H</w:t>
            </w:r>
            <w:r w:rsidRPr="002C354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odnocení zdravotního stavu pacienta a schválení indikace podání léčivé látky je obsaženo v kódu: 22023 - KONTROLNÍ VYŠETŘENÍ HEMATOLOGA – TRVÁNÍ 15 MINUT</w:t>
            </w:r>
            <w:r w:rsidRPr="002C35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23976D55" w14:textId="450F2920" w:rsidR="000B63FB" w:rsidRPr="002C354F" w:rsidRDefault="000B63FB" w:rsidP="00EC632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C35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Tonometr a infuzní pumpa –nejedná se o jednoúčelové přístroje ale víceúčelové, tzn. nekalkulovat.</w:t>
            </w:r>
          </w:p>
          <w:p w14:paraId="387F2307" w14:textId="51B0BF38" w:rsidR="000B63FB" w:rsidRPr="001B33F3" w:rsidRDefault="000B63FB" w:rsidP="008802E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Chybí uvedení kategorie</w:t>
            </w:r>
          </w:p>
          <w:p w14:paraId="46FB2FBD" w14:textId="467ACD15" w:rsidR="000B63FB" w:rsidRPr="002C354F" w:rsidRDefault="000B63FB" w:rsidP="002C354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 otázkou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zda se využijí všechna tři krytí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r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ámci PMAT nebo se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je zde vypsáno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pouze několik různých velikostí, které mohou být použity.</w:t>
            </w:r>
            <w:r w:rsidRPr="002C354F">
              <w:rPr>
                <w:rFonts w:ascii="Arial" w:eastAsia="Times New Roman" w:hAnsi="Arial" w:cs="Arial"/>
                <w:strike/>
                <w:sz w:val="16"/>
                <w:szCs w:val="16"/>
                <w:lang w:eastAsia="cs-CZ"/>
              </w:rPr>
              <w:t xml:space="preserve"> </w:t>
            </w:r>
            <w:r w:rsidRPr="002C35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Není uveden předpokládaný ekonomický dopad</w:t>
            </w:r>
          </w:p>
          <w:p w14:paraId="11029ECE" w14:textId="724B91F7" w:rsidR="000B63FB" w:rsidRPr="00B726DC" w:rsidRDefault="000B63FB" w:rsidP="000B63F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C35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Existuje nový výkon 06160 PŘÍPRAVA A APLIKACE INFÚZNÍ TERAPIE S.C. ZA ÚČELEM DODÁNÍ LÉKŮ VE SPECIALIZOVANÉM CENTRU – event možné sdílení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202</w:t>
            </w:r>
            <w:r w:rsidRPr="002C354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?</w:t>
            </w:r>
            <w:r w:rsidRPr="002C35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5818083E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AB92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716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E023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76427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CIRKUMCIZE, DĚTI OD 3 LET A DOSPĚLÍ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sdílení výkonu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. 706 s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 502 (souhlasné stanovisko OS doloženo)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318DC2" w14:textId="46E3F388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Vzhledem k souhlasnému stanovisku autorských odborností – bez připomínek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5A2E955E" w14:textId="77777777" w:rsidTr="00A45080">
        <w:trPr>
          <w:trHeight w:val="137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1184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726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28E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76443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ORCHIDOPEXE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sdílení výkonu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. 706 s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 502 (souhlasné stanovisko OS doloženo)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E7F1A9" w14:textId="3928403B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Vzhledem k souhlasnému stanovisku autorských odborností – bez připomínek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57A1D895" w14:textId="77777777" w:rsidTr="00BA01D7">
        <w:trPr>
          <w:trHeight w:val="137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25211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631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38FC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61351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OPERACE FIMÓZY DLE BURIANA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sdílení výkonu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. 601 s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 502 (souhlasné stanovisko OS doloženo)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5A0C9F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Vzhledem k souhlasnému stanovisku autorských odborností – bez připomínek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Pozn.:</w:t>
            </w:r>
          </w:p>
          <w:p w14:paraId="7D95CC78" w14:textId="5096F84F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Upozorňujeme na to, že ve změnové databázi je historicky uveden změnový registrační list tohoto výkonu, který v r. 2020 předkládala OS plastické chirurgie. Vyjadřujeme se pouze k nynějšímu návrhu sdílení, ke kterému nemáme připomínky, nikoli ke změnám uvedeným v RL výkonu 61351 ve změnové databázi SZV.</w:t>
            </w:r>
          </w:p>
          <w:p w14:paraId="76F5C743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55CA9423" w14:textId="657806D8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5585926C" w14:textId="77777777" w:rsidTr="00BA01D7">
        <w:trPr>
          <w:trHeight w:val="6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EAC1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623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A22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63119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VEDENÍ PORODU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VAGINÁLNĚ - HLAVIČKOU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obsahu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výkonu - zrušení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věty "Výkon končí lékařskou indikací péče porodní asistentky v rozsahu 3 návštěv."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95D9E4" w14:textId="7ECCD941" w:rsidR="000B63FB" w:rsidRPr="00B726DC" w:rsidRDefault="000B63FB" w:rsidP="00334A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 návrhem předkladatele – autorské odborné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společnosti - </w:t>
            </w:r>
            <w:r w:rsidRPr="00A450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souhlasíme</w:t>
            </w:r>
            <w:proofErr w:type="gramEnd"/>
            <w:r w:rsidRPr="00A4508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, a dále ještě doporučujeme daný návrh rozšířit o výkony: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• 63127 SECTIO CAESAREA,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• 63129 SECTIO CAESAREA A STERILIZACE a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•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63131  SECTIO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CAESAREA S NÁSLEDNOU HYSTEREKTOMIÍ (S NEBO BEZ ADNEXEKTOMIE)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U těchto výkonů byl do registračních listů byl doplněn stejný text jako u výkonů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63119 - 63125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aniž o tomto kroku byla PS SZV informována, natož aby se tato změna na PS SZV projednávala.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  <w:p w14:paraId="14A9EA13" w14:textId="36641D81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4D3804FF" w14:textId="77777777" w:rsidTr="00BA01D7">
        <w:trPr>
          <w:trHeight w:val="228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F29EE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623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84A2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63120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VEDENÍ PORODU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VAGINÁLNĚ - HLAVIČKOU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PORODNÍ ASISTENTKOU PŘI SUPERVIZI LÉKAŘEM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obsahu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výkonu - zrušení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věty "Výkon končí lékařskou indikací péče porodní asistentky v rozsahu 3 návštěv."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340F34" w14:textId="6DD102E8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623A5468" w14:textId="77777777" w:rsidTr="00BA01D7">
        <w:trPr>
          <w:trHeight w:val="20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492E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623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5D50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63121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VEDENÍ PORODU KONCEM PÁNEVNÍM NEBO POROD DVOJČAT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obsahu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výkonu - zrušení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věty "Výkon končí lékařskou indikací péče porodní asistentky v rozsahu 3 návštěv."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7C78FD" w14:textId="5026B5D0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7C64B2D0" w14:textId="77777777" w:rsidTr="00BA01D7">
        <w:trPr>
          <w:trHeight w:val="20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4F31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623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ECD5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63123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UKONČENÍ PORODU VAKUUMEXTRAKCÍ, KLEŠTĚMI, OBRATEM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 NEBO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MANUÁLNÍ EXTRAKCÍ. U VÍCEČETNÉHO TĚHOTENSTVÍ ZVLÁŠŤ ZA KAŽDÝ PLOD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obsahu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výkonu - zrušení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věty "Výkon končí lékařskou indikací péče porodní asistentky v rozsahu 3 návštěv."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53E429" w14:textId="0EE31A58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0F11C6E9" w14:textId="77777777" w:rsidTr="00BA01D7">
        <w:trPr>
          <w:trHeight w:val="265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2CBF1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623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990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63125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VEDENÍ PORODU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VAGINÁLNĚ - UKONČENÍ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CÍSAŘSKÝM ŘEZEM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obsahu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výkonu - zrušení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věty "Výkon končí lékařskou indikací péče porodní asistentky v rozsahu 3 návštěv."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79AFE" w14:textId="0DA731D8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5E341154" w14:textId="77777777" w:rsidTr="00BA01D7">
        <w:trPr>
          <w:trHeight w:val="774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89AC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306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B99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00044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OŠETŘOVACÍ DEN V OTEVŘENÉM DENNÍM STACIONÁŘI PRO ADOLESCENTY (NAD 12 LET 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VĚKU) S PSYCHIATRICKOU A KLINICKO PSYCHOLOGICKOU PÉČÍ MIN 6 HODIN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OD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FB70A9" w14:textId="77777777" w:rsidR="000B63FB" w:rsidRDefault="000B63FB" w:rsidP="000F7FC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>Egroterapeut</w:t>
            </w:r>
            <w:proofErr w:type="spell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i zdravotně-sociální pracovník jsou oba </w:t>
            </w:r>
            <w:proofErr w:type="spell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nadkategore</w:t>
            </w:r>
            <w:proofErr w:type="spell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 (nikoliv J).</w:t>
            </w:r>
          </w:p>
          <w:p w14:paraId="1EFAB878" w14:textId="77777777" w:rsidR="000B63FB" w:rsidRDefault="000B63FB" w:rsidP="000F7FC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Předkládáno opakovaně (03/2025) a stále má RL i žádost nedostatky. Opět chybí konečná bodová hodnota OD, informace o hodnotě bodě, či očekávané výši úhrady za OD nebo počtu vykazovaných OD za rok. </w:t>
            </w:r>
          </w:p>
          <w:p w14:paraId="3B17AA39" w14:textId="183C5926" w:rsidR="000B63FB" w:rsidRDefault="000B63FB" w:rsidP="000F7FC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Nejsou doplněny sdílené odbornosti, kt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eré ZP 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požadovala. </w:t>
            </w:r>
          </w:p>
          <w:p w14:paraId="545C88F1" w14:textId="396AEA2C" w:rsidR="000B63FB" w:rsidRDefault="000B63FB" w:rsidP="000F7FC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Stále je uvedena </w:t>
            </w:r>
            <w:proofErr w:type="spell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obložnost</w:t>
            </w:r>
            <w:proofErr w:type="spell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rozsahem 60-</w:t>
            </w:r>
            <w:proofErr w:type="gram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70%</w:t>
            </w:r>
            <w:proofErr w:type="gram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nelze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tedy 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dopočíst jednoznačnou bodovou hodnotu OD dle "</w:t>
            </w:r>
            <w:proofErr w:type="spell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standarního</w:t>
            </w:r>
            <w:proofErr w:type="spell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" postupu.</w:t>
            </w:r>
          </w:p>
          <w:p w14:paraId="00B901F0" w14:textId="77777777" w:rsidR="000B63FB" w:rsidRDefault="000B63FB" w:rsidP="000F7FC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 xml:space="preserve">V sekci "Strava" je uvedeno, že v OD není kalkulována strava a není zde uvedena cena stravní jednotky, je zde však uvedeno odůvodnění stravní </w:t>
            </w:r>
            <w:proofErr w:type="gram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jednotky - uvést</w:t>
            </w:r>
            <w:proofErr w:type="gram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 souladu. </w:t>
            </w:r>
          </w:p>
          <w:p w14:paraId="666FE0EC" w14:textId="33B8CC6B" w:rsidR="000B63FB" w:rsidRDefault="000B63FB" w:rsidP="000F7FC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 00021 (</w:t>
            </w:r>
            <w:proofErr w:type="gram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OLU )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661 bodů (úhradu za kat 1 rozmezí 2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879,48 až 3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357,18 Kč),</w:t>
            </w:r>
          </w:p>
          <w:p w14:paraId="2D4E6297" w14:textId="4763374F" w:rsidR="000B63FB" w:rsidRDefault="000B63FB" w:rsidP="000F7FC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 00026 (</w:t>
            </w:r>
            <w:proofErr w:type="spell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dětsk</w:t>
            </w:r>
            <w:proofErr w:type="spell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OLÚ) má 792 bodů (úhradu za kat 1 v </w:t>
            </w:r>
            <w:proofErr w:type="spell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rozemí</w:t>
            </w:r>
            <w:proofErr w:type="spell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879,48 až 3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912,30 Kč), </w:t>
            </w:r>
          </w:p>
          <w:p w14:paraId="3AB51F30" w14:textId="3D7FF0C3" w:rsidR="000B63FB" w:rsidRPr="000F7FC3" w:rsidRDefault="000B63FB" w:rsidP="000F7FC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 00043 (</w:t>
            </w:r>
            <w:proofErr w:type="spell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otevř</w:t>
            </w:r>
            <w:proofErr w:type="spell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Psych. </w:t>
            </w:r>
            <w:proofErr w:type="spell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stac</w:t>
            </w:r>
            <w:proofErr w:type="spell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.) má 1 593 bodů (úhrada v </w:t>
            </w:r>
            <w:proofErr w:type="spell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306 je 1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784,16 Kč v r. </w:t>
            </w:r>
            <w:proofErr w:type="gram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2026)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…….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Předkládaný návrh vychází na cca 1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544 bodů (propočet VZP při </w:t>
            </w:r>
            <w:proofErr w:type="gram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60%</w:t>
            </w:r>
            <w:proofErr w:type="gram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obložnosti</w:t>
            </w:r>
            <w:proofErr w:type="spell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), </w:t>
            </w:r>
            <w:r w:rsidRPr="000F7FC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dle předkladatele (asi) na 6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 xml:space="preserve"> </w:t>
            </w:r>
            <w:r w:rsidRPr="000F7FC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644 bodů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</w:t>
            </w:r>
            <w:r w:rsidRPr="000F7F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Nelze souhlasit s navrhovanou kalkulací osobních nákladů ve výši 6000 bodů, ani režií k OD ve výši </w:t>
            </w:r>
            <w:proofErr w:type="gramStart"/>
            <w:r w:rsidRPr="000F7F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10%</w:t>
            </w:r>
            <w:proofErr w:type="gramEnd"/>
            <w:r w:rsidRPr="000F7F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celkových nákladů.</w:t>
            </w:r>
          </w:p>
          <w:p w14:paraId="444F3ECE" w14:textId="77777777" w:rsidR="000B63FB" w:rsidRPr="000F7FC3" w:rsidRDefault="000B63FB" w:rsidP="000F7FC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Ekonomický </w:t>
            </w:r>
            <w:proofErr w:type="gramStart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dopad  -</w:t>
            </w:r>
            <w:proofErr w:type="gramEnd"/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není známa konečná bodová hodnota OD, ani úhrada, ani přepokládané roční počty vykázaných OD, nutno doplnit.</w:t>
            </w:r>
          </w:p>
          <w:p w14:paraId="6C8B2508" w14:textId="029FC860" w:rsidR="000B63FB" w:rsidRPr="000F7FC3" w:rsidRDefault="000B63FB" w:rsidP="007B7E7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F7FC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 xml:space="preserve">Pro uvedené účely lze využít OD 00043, který je pro </w:t>
            </w:r>
            <w:proofErr w:type="spellStart"/>
            <w:r w:rsidRPr="000F7FC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odb</w:t>
            </w:r>
            <w:proofErr w:type="spellEnd"/>
            <w:r w:rsidRPr="000F7FC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. 306 sdílený.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Při plánovaném počtu dětských stacionářů je návrh personálně nadhodnocen, chybí jak lékaři, tak sestry i psychologové,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elková kalkulace na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OD </w:t>
            </w:r>
            <w:r w:rsidRPr="000F7FC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 nadhodnocena. Není definovaná cílová skupina. Nejasnosti ohledně počtu hodin přímé péče.</w:t>
            </w:r>
          </w:p>
          <w:p w14:paraId="13CA97F3" w14:textId="3709779A" w:rsidR="000B63FB" w:rsidRPr="007B7E77" w:rsidRDefault="000B63FB" w:rsidP="007B7E77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155AB4FF" w14:textId="77777777" w:rsidTr="00A45080">
        <w:trPr>
          <w:trHeight w:val="91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9AB5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306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0058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00045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OŠETŘOVACÍ DEN V DENNÍM STACIONÁŘI PRO DĚTI (DO 12 LET) S PSYCHIATRICKOU PÉČÍ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OD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BFC4D" w14:textId="32275F82" w:rsidR="000B63FB" w:rsidRPr="007B7E77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7E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Viz výše připomínky k OD 00044</w:t>
            </w:r>
          </w:p>
        </w:tc>
      </w:tr>
      <w:tr w:rsidR="000B63FB" w:rsidRPr="00B726DC" w14:paraId="3B947131" w14:textId="77777777" w:rsidTr="00BA01D7">
        <w:trPr>
          <w:trHeight w:val="6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DE55C1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BE8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01027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ROZHOVOR PL O PLÁNU PŘIMĚŘENÉ PÉČE V KONTEXTU PÉČE V ZÁVĚRU ŽIVOTA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08DD9A" w14:textId="1A4D26CA" w:rsidR="000B63FB" w:rsidRPr="00B726DC" w:rsidRDefault="000B63FB" w:rsidP="009E451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opakované předložení, na jaře 2025 výkon stažen z 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jednání - co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 oproti předchozí verzi jiné? Jaký je důvod znovu předložení identického návrhu?</w:t>
            </w:r>
          </w:p>
          <w:p w14:paraId="152A3849" w14:textId="53E6AD4E" w:rsidR="000B63FB" w:rsidRPr="00B726DC" w:rsidRDefault="000B63FB" w:rsidP="009E451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certifikované kurzy jsou určené pro NLZP</w:t>
            </w:r>
          </w:p>
          <w:p w14:paraId="0FBE0C1C" w14:textId="57847033" w:rsidR="000B63FB" w:rsidRPr="00B726DC" w:rsidRDefault="000B63FB" w:rsidP="009E451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ostatní připomínky VZP trvají: </w:t>
            </w:r>
          </w:p>
          <w:p w14:paraId="08E33B82" w14:textId="1AFD8BA4" w:rsidR="000B63FB" w:rsidRPr="00B726DC" w:rsidRDefault="000B63FB" w:rsidP="009E451B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Nesouhlas se zavedením nového výkonu, neboť již existuje výkon 80056 ROZHOVOR PALIATRA S PACIENTEM O PLÁNU PŘIMĚŘENÉ PÉČE V KONTEXTU ZÁVAŽNÉHO ŽIVOT OHROŽUJÍCÍHO ONEMOCNĚNÍ v rámci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720 - paliativní medicína, lze zvážit jeho sdílení s dalšími odbornostmi při souhlasu autorské OS a s úpravami podmínek pro VPL (kvalifikace, výběr pacientů přes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surprise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question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?), </w:t>
            </w:r>
          </w:p>
          <w:p w14:paraId="106E9996" w14:textId="48E34019" w:rsidR="000B63FB" w:rsidRPr="00B726DC" w:rsidRDefault="000B63FB" w:rsidP="009E451B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- nesouhlasí OM: A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Podmínka pro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S- kurz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IPVZ- prosíme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specifikovat (dříve povinný specializační kurz pro VPL Paliativní péče nebo jiný? Co když bude kurz pro nezájem zrušen, jak PLDD?)</w:t>
            </w:r>
          </w:p>
          <w:p w14:paraId="7E06BB2C" w14:textId="3C919D22" w:rsidR="000B63FB" w:rsidRPr="00B726DC" w:rsidRDefault="000B63FB" w:rsidP="009E451B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 odhad 10.000/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rok  a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tedy případný odhad dopadů se jeví jako podhodnocený (s ohledem na počty pacientů u kterých by odpověď na SQ byla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kladná)-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identické číslo v návrhu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720 pro výkon 80056, kdy počet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paliatrů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 ale výrazně nižší než počet VPL</w:t>
            </w:r>
          </w:p>
          <w:p w14:paraId="54116D21" w14:textId="53301653" w:rsidR="000B63FB" w:rsidRPr="00B726DC" w:rsidRDefault="000B63FB" w:rsidP="009E451B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- Požadujeme stanovisko OS paliativní medicíny.</w:t>
            </w:r>
          </w:p>
        </w:tc>
      </w:tr>
      <w:tr w:rsidR="000B63FB" w:rsidRPr="00B726DC" w14:paraId="05CA1CD6" w14:textId="77777777" w:rsidTr="00BA01D7">
        <w:trPr>
          <w:trHeight w:val="6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7355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67B4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15117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MANAGEMENT KOLOREKTÁLNÍHO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SCREENINGU - KOLONOSKOPIE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FAC0F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Tento kód výkonu byl již mezi lety 1992 a 1997 použit pro výkon BIOPSIE ORBITY PŘEDNÍ, nelze tedy použít. Nejbližší volný kód je 15108.</w:t>
            </w:r>
          </w:p>
          <w:p w14:paraId="20E33B56" w14:textId="77F23F30" w:rsidR="000B63FB" w:rsidRPr="00B726DC" w:rsidRDefault="000B63FB" w:rsidP="009E451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 15118, ze kterého návrh vychází, byl zaveden byl zaveden aby „nahradil výpadek“ u VPL v r. 2019 při změně výkonů 15120 a 15121 na signální výkony bez úhrady</w:t>
            </w:r>
          </w:p>
          <w:p w14:paraId="4868208B" w14:textId="76D9009E" w:rsidR="000B63FB" w:rsidRPr="00B726DC" w:rsidRDefault="000B63FB" w:rsidP="009E451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screeningový program funguje efektivně, provedení TOKS u VPL/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gyn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s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managemntem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představuje určitý filtr pro prováděné koloskopie</w:t>
            </w:r>
          </w:p>
          <w:p w14:paraId="5DB54737" w14:textId="6B2D253B" w:rsidR="000B63FB" w:rsidRPr="00B726DC" w:rsidRDefault="000B63FB" w:rsidP="009E451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aktuálně (i v důsledku změny ve věkové kohortě od 1.1.2026) nemá systém kapacity na nárůst screeningových koloskopií</w:t>
            </w:r>
          </w:p>
          <w:p w14:paraId="0E79F734" w14:textId="410FDD05" w:rsidR="000B63FB" w:rsidRPr="00B726DC" w:rsidRDefault="000B63FB" w:rsidP="009E451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oproti výkonu 15118, který lze vykázat pouze souběžně s výkonem 15120 nebo 15121 není vykázání vázané na reálné provedení screeningové koloskopie. Vysoké riziko vykazování toho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mng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výkonu i u pacientů, kteří účast ve screeningu zcela odmítají, nebo u VPL/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gyn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souhlasí, ale nakonec se z různých důvodů neobjednají. Zájmem VZP je platit za pozitivní dopady a efektivní výsledky poskytované péče. </w:t>
            </w:r>
          </w:p>
          <w:p w14:paraId="780D40C8" w14:textId="22D473EC" w:rsidR="000B63FB" w:rsidRPr="00B726DC" w:rsidRDefault="000B63FB" w:rsidP="009E451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pokud by měl být výkon zaveden:</w:t>
            </w:r>
          </w:p>
          <w:p w14:paraId="2F7B3005" w14:textId="77777777" w:rsidR="000B63FB" w:rsidRPr="00B726DC" w:rsidRDefault="000B63FB" w:rsidP="00683834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 nutné navázat na vykázání výsledku koloskopie (další signální výkony?)</w:t>
            </w:r>
          </w:p>
          <w:p w14:paraId="23EDF0EE" w14:textId="06253F2E" w:rsidR="000B63FB" w:rsidRPr="00B726DC" w:rsidRDefault="000B63FB" w:rsidP="00683834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- OF musí reflektovat, že v případě provedení koloskopie (screeningové nebo TOKS pozitivní) </w:t>
            </w:r>
            <w:r w:rsidRPr="00B7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nemůže být frekvence a 2 roky</w:t>
            </w:r>
          </w:p>
          <w:p w14:paraId="2336BBAA" w14:textId="2ECBEE62" w:rsidR="000B63FB" w:rsidRPr="00B726DC" w:rsidRDefault="000B63FB" w:rsidP="00683834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- obsah výkonu by měl zahrnovat i vystavení žádanky, vydání receptu na vhodnou přípravu, případně vystavení žádanky na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lab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vyšetření, pokud je indikované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562E3FCD" w14:textId="77777777" w:rsidTr="00A45080">
        <w:trPr>
          <w:trHeight w:val="455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C0FA6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001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4531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09124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STANOVENÍ UACR V ORDINACI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AE537D" w14:textId="10F92E9A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V návaznosti na stanoviska České </w:t>
            </w:r>
            <w:proofErr w:type="spellStart"/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nefrologické</w:t>
            </w:r>
            <w:proofErr w:type="spellEnd"/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 společnosti ČLS JEP a České společnosti klinické biochemie k tomuto návrhu a argumenty v něm uvedené nepodporujeme zavedení tohoto výkonu. </w:t>
            </w:r>
          </w:p>
          <w:p w14:paraId="396F6165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</w:p>
          <w:p w14:paraId="0E76771A" w14:textId="4ECC5C2E" w:rsidR="000B63FB" w:rsidRPr="00B726DC" w:rsidRDefault="000B63FB" w:rsidP="006838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novelizovaná vyhláška o preventivních prohlídkách sice zavádí hodnocení UACR, avšak součástí vstupní a následných preventivních prohlídek jsou s UACR vždy další laboratorní vyšetření, není tedy důvod zavádět tuto POCT metodu, neslouží k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dig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dg. akutních stavů a rozhodnutí o dalším postupu na místě jen na základě tohoto POCT vyšetření. Funkce ledvin se vyhodnocuje i na základě glomerulární filtrace, kterou nelze v ordinaci stanovit, je tedy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nutné hodnotit v souboru s dalšími laboratorními výsledky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71C3DD36" w14:textId="464A08C2" w:rsidR="000B63FB" w:rsidRPr="00B726DC" w:rsidRDefault="000B63FB" w:rsidP="006838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Důkazy týkající se vhodnosti využití POCT pro stanovení UACR jsou velmi heterogenní, což omezuje možnost stanovit srovnatelnost s laboratorními výsledky. Dle doporučení KDIGO 1.4.1 by POCT měření kreatininu a močového albuminu mohl být použito v situacích, kdy je přístup k laboratoři omezený. (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Kidney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Disease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: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Improving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Global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Outcomes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(KDIGO) CKD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Work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Group. KDIGO 2024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Clinical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Practice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Guideline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for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the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Evaluation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and Management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of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Chronic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Kidney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Disease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Kidney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Int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2024;105(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4S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): S117–S314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 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Jako příklad jsou pak uváděny studie z rurálních oblastí Indie apod. Ty to scénáře neodpovídají situaci a dostupnosti laboratorních vyšetření v ČR. V takových případech je vhodná dostupné laboratorní vyšetření.</w:t>
            </w:r>
          </w:p>
          <w:p w14:paraId="020A4660" w14:textId="04B41E76" w:rsidR="000B63FB" w:rsidRPr="00B726DC" w:rsidRDefault="000B63FB" w:rsidP="006838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Dále doporučení KDIGO klade nároky na kvalitu POCT (poskytnout pozitivní výsledek u 85 % osob se signifikantní albuminurií (ACR ≥30 mg/g nebo ≥3 mg/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mmol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), tedy stanovení parametrů pro EHK obdobně jako u výkonu 15119</w:t>
            </w:r>
          </w:p>
          <w:p w14:paraId="5F3A77C3" w14:textId="047232F5" w:rsidR="000B63FB" w:rsidRPr="00B726DC" w:rsidRDefault="000B63FB" w:rsidP="006838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předložený návrh výkonu nezahrnuje náklady na přístroj, je tedy otázka celkové bodové kalkulace v porovnání s laboratorním výkonem 81675 (131 b.) a ekonomické dopady zavedení této POCT metody</w:t>
            </w:r>
          </w:p>
          <w:p w14:paraId="61115818" w14:textId="7F6F10CF" w:rsidR="000B63FB" w:rsidRPr="00B726DC" w:rsidRDefault="000B63FB" w:rsidP="006838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nejsou doloženy přístroje a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reagencie  dostupné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trhu v ČR+ ceník, cena fakturou</w:t>
            </w:r>
          </w:p>
          <w:p w14:paraId="716D82E8" w14:textId="7FB9BD48" w:rsidR="000B63FB" w:rsidRPr="00B726DC" w:rsidRDefault="000B63FB" w:rsidP="006838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nutno vysvětlit navrženou OF 4/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ročně - preventivní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prohlídka je a 2 roky, diabetici 1x ročně, kontrolní vyšetření v kratším intervalu doporučený postup pro VPL neuvádí</w:t>
            </w:r>
          </w:p>
          <w:p w14:paraId="632D4A52" w14:textId="6E1D4DAA" w:rsidR="000B63FB" w:rsidRPr="00B726DC" w:rsidRDefault="000B63FB" w:rsidP="005F75D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je sdílení s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002- preventivní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prohlídky u dětí stanovení UACR nezahrnují, PLDD diabetiky nedispenzarizují</w:t>
            </w:r>
          </w:p>
          <w:p w14:paraId="26383AA3" w14:textId="18F71DBD" w:rsidR="000B63FB" w:rsidRPr="00B726DC" w:rsidRDefault="000B63FB" w:rsidP="00A4508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vykázání výkonu 81675- UACR (POMĚR ALBUMIN/KREATININ V MOČI) je nově podmíněno vykázáním výkonu 81900- HODNOCENÍ STÁDIA CHRONICKÉHO ONEMOCNĚNÍ LEDVIN (CKD) PODLE UACR (POMĚRU ALBUMIN/KREATININ V MOČI), ten je jasně navázán na laboratorní stanovení UACR – muselo by tedy dojít k úpravě celé nove nastavené konstrukce vykazování těchto výkonů</w:t>
            </w:r>
          </w:p>
        </w:tc>
      </w:tr>
      <w:tr w:rsidR="000B63FB" w:rsidRPr="00B726DC" w14:paraId="76909BA4" w14:textId="77777777" w:rsidTr="00BA01D7">
        <w:trPr>
          <w:trHeight w:val="6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28B5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69B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89409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ZAVEDENÍ STENTGRAFTU DO NEKORONÁRNÍHO TEPENNÉHO NEBO ŽILNÍHO ŘEČIŠTĚ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přesun z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. 809 do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 810 a změna podmínky výkonu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EA2F9" w14:textId="04D804CC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810 znamená intervenční radiologii? Např. ve VZP je pod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810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nasmlouvávány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výkony CT a MR.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Ve skupině 810 jsou v naprosté většině výkony s OM: S, neboť se jedná o specializované a náročnější výkony předložené výkony 89443, 5, 7 jsou však OM: BOM.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Tedy u výkonů nutno uvést OM: S? a specializaci pracoviště – Podmínku např. sálku (zde by opodstatňovala vyšší režii u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810), včetně Podmínky FL021 nebo atestace z intervenční radiologie nebo atestace z vaskulární a intervenční radiologie</w:t>
            </w:r>
          </w:p>
          <w:p w14:paraId="3171E01E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610421C6" w14:textId="1CB7A73C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Výkony se provádí ambulantně nebo n</w:t>
            </w:r>
            <w:r w:rsidR="007B52F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ikoliv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? </w:t>
            </w:r>
            <w:r w:rsidRPr="004869EF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 xml:space="preserve">Dle dat </w:t>
            </w:r>
            <w:r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 xml:space="preserve">VZP nikoliv,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proto přeřadit do OM: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resp. viz výše </w:t>
            </w:r>
            <w:proofErr w:type="gramStart"/>
            <w:r w:rsidRPr="004869EF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SH ?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134B16BB" w14:textId="77777777" w:rsidTr="00BA01D7">
        <w:trPr>
          <w:trHeight w:val="2244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FE64E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2FE6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89443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ŽÍLY DOLNÍ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KONČETINY - FLEBOGRAFIE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PERIFERNÍ (ASCENDENTNÍ), CELÝ VÝKON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přesun z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. 809 do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 810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3076D2" w14:textId="6A2F8CE2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29532646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3BF8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809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7AD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89445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ŽÍLY HORNÍ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KONČETINY - FLEBOGRAFIE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PERIFERNÍ, CELÝ VÝKON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přesun z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. 809 do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 810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B6AE8E" w14:textId="1357E32D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5508E82E" w14:textId="77777777" w:rsidTr="00BA01D7">
        <w:trPr>
          <w:trHeight w:val="20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F0171B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809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3522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89447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LYMFOGRAFIE, CELÝ VÝKON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přesun z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. 809 do </w:t>
            </w: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 810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629674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dtto</w:t>
            </w:r>
            <w:r w:rsidRPr="00B726DC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</w:t>
            </w:r>
          </w:p>
          <w:p w14:paraId="411A8A32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  <w:p w14:paraId="4586877F" w14:textId="2072DAB5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17023671" w14:textId="77777777" w:rsidTr="00BA01D7">
        <w:trPr>
          <w:trHeight w:val="20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00CC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409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B62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409-2025-12-02-11-58-29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PŘÍPRAVA A PŘECHOD PACIENTA Z PÉČE DĚTSKÉHO NEUROLOGA DO PÉČE NEUROLOGA PRO DOSPĚLÉ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008530" w14:textId="76F573C8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Obsah výkonu je již pokryt výkony klinických vyšetření nesouhlas se zařazením. Předávání pacientů existuje i v dalších odbornostech, každá </w:t>
            </w:r>
            <w:proofErr w:type="spell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má svá specifika.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53D78AFC" w14:textId="77777777" w:rsidTr="00BA01D7">
        <w:trPr>
          <w:trHeight w:val="229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F42C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602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188D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602-2025-11-30-02-50-32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LASEROVÉ OŠETŘENÍ PLOŠNÝCH JIZEV VYSOKOENERGETICKÝMI LASERY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83F5C6" w14:textId="77777777" w:rsidR="000B63FB" w:rsidRPr="00E11785" w:rsidRDefault="000B63FB" w:rsidP="00E1178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1178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Jak byla péče poskytována a vykazována dosud?</w:t>
            </w:r>
          </w:p>
          <w:p w14:paraId="60EC6E3E" w14:textId="667D52D5" w:rsidR="000B63FB" w:rsidRPr="004B56B3" w:rsidRDefault="000B63FB" w:rsidP="00E1178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 má OF 4x za rok při hospitalizaci, ale v popisu je uvedeno:</w:t>
            </w:r>
            <w:r w:rsidRPr="00E1178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4977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Výkon se provádí ambulantně s lokální anestezií u menších jizev nebo nejčastěji u rozsáhlejších jizev v celkové anestezii na operačním sále. Parametry zákroku a volba techniky (frakční vs. plošná) se přizpůsobují typu jizvy, lokalizaci, hloubce postižení a fototypu pacienta. Pro dosažení optimálního efektu je nutné opakování výkonu v intervalu 3-6 měsíců, a to </w:t>
            </w:r>
            <w:proofErr w:type="gramStart"/>
            <w:r w:rsidRPr="004977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3-6x</w:t>
            </w:r>
            <w:proofErr w:type="gramEnd"/>
            <w:r w:rsidRPr="0049771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 v závislosti na klinickém průběhu. Zákrok je spojen s nízkou morbiditou a umožňuje rychlý návrat pacienta do běžného života</w:t>
            </w:r>
            <w:r w:rsidRPr="00E1178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→ z</w:t>
            </w:r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popisu výkonu </w:t>
            </w:r>
            <w:r w:rsidRPr="0049771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odebrat </w:t>
            </w:r>
            <w:proofErr w:type="gramStart"/>
            <w:r w:rsidRPr="0049771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text - lze</w:t>
            </w:r>
            <w:proofErr w:type="gramEnd"/>
            <w:r w:rsidRPr="0049771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provádět ambulantně s lokální anestezií u menších jizev</w:t>
            </w:r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694E3137" w14:textId="77777777" w:rsidR="000B63FB" w:rsidRPr="004B56B3" w:rsidRDefault="000B63FB" w:rsidP="00E1178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Navrhujeme změnit kategorii výkonu z "P" (hrazen plně) na "Z" (hrazen po schválení zdravotní pojišťovnou) </w:t>
            </w:r>
            <w:proofErr w:type="gramStart"/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  výkon</w:t>
            </w:r>
            <w:proofErr w:type="gramEnd"/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  možné</w:t>
            </w:r>
            <w:proofErr w:type="gramEnd"/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hradit pouze po splnění </w:t>
            </w:r>
            <w:r w:rsidRPr="0049771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 xml:space="preserve">jasně definovaných terapeutických kritérií a při povinném využití objektivních skórovacích </w:t>
            </w:r>
            <w:proofErr w:type="spellStart"/>
            <w:r w:rsidRPr="0049771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metrík</w:t>
            </w:r>
            <w:proofErr w:type="spellEnd"/>
            <w:r w:rsidRPr="0049771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 xml:space="preserve"> (VSS, POSAS). </w:t>
            </w:r>
            <w:r w:rsidRPr="00E11785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Tento</w:t>
            </w:r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přístup zajistí: 1) transparentní a odborně podložené hodnocení účinnosti léčby, 2) minimalizaci rizika zneužití výkonu, 3) rovnocenné a reprodukovatelné standardy pro všechny pracoviště popáleninové medicíny. Implementace takového protokolu umožní pojišťovnám efektivní kontrolu a zároveň zajistí pacientům bezpečný, účinný a medicínsky relevantní výkon. </w:t>
            </w:r>
          </w:p>
          <w:p w14:paraId="1D795C53" w14:textId="77C2EC02" w:rsidR="000B63FB" w:rsidRPr="00B726DC" w:rsidRDefault="000B63FB" w:rsidP="00E1178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 má omezením "SH", nelze predikovat vliv na CZ-DRG, finanční dopad nelze stanovit.</w:t>
            </w:r>
            <w:r w:rsidRPr="004B56B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33F51B02" w14:textId="77777777" w:rsidTr="007B52FF">
        <w:trPr>
          <w:trHeight w:val="44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BC42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602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2025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602-2025-11-18-03-03-27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TELE- / ELEKTRONICKÁ KONZULTACE ODBORNÍKA POPÁLENINOVÉHO CENTRA (POPÁLENINOVÉ PORADENSTVÍ)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537B6" w14:textId="3077A185" w:rsidR="000B63FB" w:rsidRPr="00E66F34" w:rsidRDefault="000B63FB" w:rsidP="00E66F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66F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Návrh výkonu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SZV </w:t>
            </w:r>
            <w:r w:rsidRPr="00E66F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nezajistí předpokládaný </w:t>
            </w:r>
            <w:proofErr w:type="gramStart"/>
            <w:r w:rsidRPr="00E66F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cíl</w:t>
            </w:r>
            <w:proofErr w:type="gramEnd"/>
            <w:r w:rsidRPr="00E66F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tj. standardizovat proces, zajistit dokumentaci, sledování kvality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66F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 t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</w:t>
            </w:r>
            <w:r w:rsidRPr="00E66F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že konzultace probíhají v bezpečném prostředí (např. zabezpečená klinická aplikace, GDPR). </w:t>
            </w:r>
          </w:p>
          <w:p w14:paraId="5BDB00E2" w14:textId="7D1DA295" w:rsidR="000B63FB" w:rsidRPr="00E66F34" w:rsidRDefault="000B63FB" w:rsidP="00E66F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66F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Bylo by nezbytné definovat následující aspekty a stanovit jasné postupy, které zajistí bezpečný průběh telemedicínské či elektronické konzultace:</w:t>
            </w:r>
          </w:p>
          <w:p w14:paraId="7BBDB89D" w14:textId="77777777" w:rsidR="000B63FB" w:rsidRPr="00E66F34" w:rsidRDefault="000B63FB" w:rsidP="00A61C41">
            <w:pPr>
              <w:pStyle w:val="Normln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</w:rPr>
            </w:pPr>
            <w:r w:rsidRPr="00E66F34">
              <w:rPr>
                <w:rFonts w:ascii="Arial" w:hAnsi="Arial" w:cs="Arial"/>
                <w:sz w:val="16"/>
                <w:szCs w:val="16"/>
              </w:rPr>
              <w:t>Kompetence a odpovědnost konzultujícího odborníka a ošetřujícího pracoviště, včetně jednoznačně definovaného rozhodovacího řetězce.</w:t>
            </w:r>
          </w:p>
          <w:p w14:paraId="3860490F" w14:textId="77777777" w:rsidR="000B63FB" w:rsidRPr="00E66F34" w:rsidRDefault="000B63FB" w:rsidP="00A61C41">
            <w:pPr>
              <w:pStyle w:val="Normln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</w:rPr>
            </w:pPr>
            <w:r w:rsidRPr="00E66F34">
              <w:rPr>
                <w:rFonts w:ascii="Arial" w:hAnsi="Arial" w:cs="Arial"/>
                <w:sz w:val="16"/>
                <w:szCs w:val="16"/>
              </w:rPr>
              <w:t xml:space="preserve">Proces získání informovaného souhlasu pacienta, resp. zákonných zástupců u dětí, s vysvětlením limitů a rozsahu </w:t>
            </w:r>
            <w:proofErr w:type="spellStart"/>
            <w:r w:rsidRPr="00E66F34">
              <w:rPr>
                <w:rFonts w:ascii="Arial" w:hAnsi="Arial" w:cs="Arial"/>
                <w:sz w:val="16"/>
                <w:szCs w:val="16"/>
              </w:rPr>
              <w:t>telekonzultace</w:t>
            </w:r>
            <w:proofErr w:type="spellEnd"/>
            <w:r w:rsidRPr="00E66F34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60DF9F30" w14:textId="77777777" w:rsidR="000B63FB" w:rsidRPr="00E66F34" w:rsidRDefault="000B63FB" w:rsidP="00A61C41">
            <w:pPr>
              <w:pStyle w:val="Normln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</w:rPr>
            </w:pPr>
            <w:r w:rsidRPr="00E66F34">
              <w:rPr>
                <w:rFonts w:ascii="Arial" w:hAnsi="Arial" w:cs="Arial"/>
                <w:sz w:val="16"/>
                <w:szCs w:val="16"/>
              </w:rPr>
              <w:t>Standardizované protokoly pro pořizování obrazové a klinické dokumentace.</w:t>
            </w:r>
          </w:p>
          <w:p w14:paraId="7DEACD00" w14:textId="77777777" w:rsidR="000B63FB" w:rsidRPr="00E66F34" w:rsidRDefault="000B63FB" w:rsidP="00A61C41">
            <w:pPr>
              <w:pStyle w:val="Normln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</w:rPr>
            </w:pPr>
            <w:r w:rsidRPr="00E66F34">
              <w:rPr>
                <w:rFonts w:ascii="Arial" w:hAnsi="Arial" w:cs="Arial"/>
                <w:sz w:val="16"/>
                <w:szCs w:val="16"/>
              </w:rPr>
              <w:t>Transparentní kritéria pro indikaci osobního vyšetření a případného překladu pacienta do specializovaného centra.</w:t>
            </w:r>
          </w:p>
          <w:p w14:paraId="33C76DAA" w14:textId="77777777" w:rsidR="000B63FB" w:rsidRPr="00E66F34" w:rsidRDefault="000B63FB" w:rsidP="00A61C41">
            <w:pPr>
              <w:pStyle w:val="Normln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</w:rPr>
            </w:pPr>
            <w:r w:rsidRPr="00E66F34">
              <w:rPr>
                <w:rFonts w:ascii="Arial" w:hAnsi="Arial" w:cs="Arial"/>
                <w:sz w:val="16"/>
                <w:szCs w:val="16"/>
              </w:rPr>
              <w:t>Opakované hodnocení klinického stavu pacienta v čase a systematické přehodnocování vhodnosti využití telemedicínského přístupu.</w:t>
            </w:r>
          </w:p>
          <w:p w14:paraId="04C6E58F" w14:textId="77777777" w:rsidR="000B63FB" w:rsidRPr="00E66F34" w:rsidRDefault="000B63FB" w:rsidP="00A61C41">
            <w:pPr>
              <w:pStyle w:val="Normlnweb"/>
              <w:numPr>
                <w:ilvl w:val="0"/>
                <w:numId w:val="3"/>
              </w:numPr>
              <w:spacing w:before="0" w:beforeAutospacing="0" w:after="0" w:afterAutospacing="0" w:line="276" w:lineRule="auto"/>
              <w:rPr>
                <w:rFonts w:ascii="Arial" w:hAnsi="Arial" w:cs="Arial"/>
                <w:sz w:val="16"/>
                <w:szCs w:val="16"/>
              </w:rPr>
            </w:pPr>
            <w:r w:rsidRPr="00E66F34">
              <w:rPr>
                <w:rFonts w:ascii="Arial" w:hAnsi="Arial" w:cs="Arial"/>
                <w:sz w:val="16"/>
                <w:szCs w:val="16"/>
              </w:rPr>
              <w:t>Důsledná dokumentace všech doporučení, klinických rozhodnutí a hodnocení stavu pacienta.</w:t>
            </w:r>
          </w:p>
          <w:p w14:paraId="7227F95F" w14:textId="5D614769" w:rsidR="000B63FB" w:rsidRPr="00E66F34" w:rsidRDefault="000B63FB" w:rsidP="00A61C4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66F34">
              <w:rPr>
                <w:rFonts w:ascii="Arial" w:hAnsi="Arial" w:cs="Arial"/>
                <w:sz w:val="16"/>
                <w:szCs w:val="16"/>
              </w:rPr>
              <w:lastRenderedPageBreak/>
              <w:t>Systematické školení zdravotnického personálu v technických, právních a etických aspektech telemedicíny</w:t>
            </w:r>
          </w:p>
          <w:p w14:paraId="044A5D97" w14:textId="24140F40" w:rsidR="000B63FB" w:rsidRPr="00B726DC" w:rsidRDefault="000B63FB" w:rsidP="007B52F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B52F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PZS se statutem CVSP mají finanční zohlednění </w:t>
            </w:r>
            <w:proofErr w:type="spellStart"/>
            <w:r w:rsidRPr="007B52F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spec</w:t>
            </w:r>
            <w:proofErr w:type="spellEnd"/>
            <w:r w:rsidRPr="007B52F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péče. dle ÚV. </w:t>
            </w:r>
          </w:p>
        </w:tc>
      </w:tr>
      <w:tr w:rsidR="000B63FB" w:rsidRPr="00B726DC" w14:paraId="39366E99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19FB8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506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4830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56216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ENDOSKOPICKÁ DEKOMPRESE NERVOVÝCH STRUKTUR V PÁTEŘNÍM KANÁLE A FORAMINECH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obsahu výkonu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EE36F" w14:textId="77777777" w:rsidR="000B63FB" w:rsidRPr="00E8731E" w:rsidRDefault="000B63FB" w:rsidP="005F75D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8731E">
              <w:rPr>
                <w:rFonts w:ascii="Arial" w:hAnsi="Arial" w:cs="Arial"/>
                <w:sz w:val="16"/>
                <w:szCs w:val="16"/>
              </w:rPr>
              <w:t>Přístroj</w:t>
            </w:r>
          </w:p>
          <w:p w14:paraId="6C719CEB" w14:textId="7177DAE6" w:rsidR="000B63FB" w:rsidRPr="00E8731E" w:rsidRDefault="000B63FB" w:rsidP="00E8731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8731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 podkladech uvedeno, že plazmové generátory jsou cenově a konstrukčně srovnatelné s radiofrekvenčními přístroji (cca 700–900 tis. Kč), v dané cenové relaci se jedná o ekonomicky nejméně náročnou variantu přístroje?</w:t>
            </w:r>
          </w:p>
          <w:p w14:paraId="7FE35384" w14:textId="02236838" w:rsidR="000B63FB" w:rsidRPr="00E8731E" w:rsidRDefault="000B63FB" w:rsidP="00E8731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8731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Vzhledem k tomu, že se jedná o nový přístroj v číselníku MZ, nutno doložit specifikaci přístroje, výrobce/distributora v ČR a cenu přístroje např. fakturou.</w:t>
            </w:r>
          </w:p>
          <w:p w14:paraId="5C84230F" w14:textId="77777777" w:rsidR="000B63FB" w:rsidRDefault="000B63FB" w:rsidP="00E8731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8731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 upravit položku v přístrojích dle </w:t>
            </w:r>
            <w:proofErr w:type="gramStart"/>
            <w:r w:rsidRPr="00E8731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návrhu - M1651</w:t>
            </w:r>
            <w:proofErr w:type="gramEnd"/>
            <w:r w:rsidRPr="00E8731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Generátor radiofrekvenční nebo plazmový (cena a ostatní parametry beze změny)</w:t>
            </w:r>
            <w:r w:rsidRPr="00E8731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Přístroj je však uveden i u jiných výkonů, změnou názvu položky by se tato změna propsala i do těchto jiných výkonů, u kterých je </w:t>
            </w:r>
            <w:proofErr w:type="spellStart"/>
            <w:r w:rsidRPr="00E8731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otazné</w:t>
            </w:r>
            <w:proofErr w:type="spellEnd"/>
            <w:r w:rsidRPr="00E8731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zda je toto variantní použití přístroje relevantní. Lze vyřešit i </w:t>
            </w:r>
            <w:proofErr w:type="gramStart"/>
            <w:r w:rsidRPr="00E8731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tak ,</w:t>
            </w:r>
            <w:proofErr w:type="gramEnd"/>
            <w:r w:rsidRPr="00E8731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že položka přístroje zůstane tak jak je, do Poznámky výkonu lze uvést, že přípustnou variantou přístrojového vybavení je použití přístroje Generátor plazmový (s cenou a ostatními parametry jako u položky generátor radiofrekvenční), a to v případě využití metody radiofrekvenční, konkrétně plazmové ablace. </w:t>
            </w:r>
          </w:p>
          <w:p w14:paraId="00BD2090" w14:textId="77777777" w:rsidR="000B63FB" w:rsidRPr="00E8731E" w:rsidRDefault="000B63FB" w:rsidP="00E8731E">
            <w:pPr>
              <w:spacing w:after="0" w:line="240" w:lineRule="auto"/>
              <w:ind w:left="98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39297380" w14:textId="77777777" w:rsidR="000B63FB" w:rsidRPr="00E8731E" w:rsidRDefault="000B63FB" w:rsidP="00E8731E">
            <w:pPr>
              <w:spacing w:after="0" w:line="240" w:lineRule="auto"/>
              <w:ind w:left="98"/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</w:pPr>
            <w:r w:rsidRPr="00E8731E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 xml:space="preserve">ZUM </w:t>
            </w:r>
          </w:p>
          <w:p w14:paraId="71FF766D" w14:textId="77777777" w:rsidR="000B63FB" w:rsidRPr="00E8731E" w:rsidRDefault="000B63FB" w:rsidP="00E8731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</w:pPr>
            <w:r w:rsidRPr="00E8731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Nutno doložit cenu ZUM Jednorázové plazmové sondy/elektrody polohovatelné a její srovnání s cenou stávajícího ZUM Jednorázová radiofrekvenční sonda polohovatelná. Je již uvedena v Úhradovém katalogu VZP? V případě, že ano, uveďte kód z UK VZP. Z naší strany zde nenalezena…</w:t>
            </w:r>
          </w:p>
          <w:p w14:paraId="42807E1E" w14:textId="46EFA0FA" w:rsidR="000B63FB" w:rsidRPr="00E8731E" w:rsidRDefault="000B63FB" w:rsidP="00E8731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</w:pPr>
            <w:r w:rsidRPr="00E8731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Prosíme doložit cenu např. fakturou, uvést výrobce či distributora v ČR, dodat obchodní název plazmatické sondy, specifikaci této sondy, dodat např. návod k použití, je již registrováno na SUKL (RZPRO)?</w:t>
            </w:r>
            <w:r w:rsidRPr="00E8731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br/>
              <w:t xml:space="preserve">A dále – </w:t>
            </w:r>
            <w:r w:rsidRPr="00E8731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highlight w:val="yellow"/>
                <w:u w:val="single"/>
                <w:lang w:eastAsia="cs-CZ"/>
              </w:rPr>
              <w:t>vhodnější uvést jako další ZUM nikoli jako modifikaci ZUM stávajícího</w:t>
            </w:r>
            <w:r w:rsidRPr="00E8731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br/>
              <w:t>tedy ve výsledku ZUM v registračním listu jako:</w:t>
            </w:r>
          </w:p>
          <w:p w14:paraId="2AB8CF19" w14:textId="23DBCE27" w:rsidR="000B63FB" w:rsidRPr="00E8731E" w:rsidRDefault="000B63FB" w:rsidP="00E8731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97" w:hanging="142"/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</w:pPr>
            <w:proofErr w:type="gramStart"/>
            <w:r w:rsidRPr="00E8731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Stávající - Jednorázová</w:t>
            </w:r>
            <w:proofErr w:type="gramEnd"/>
            <w:r w:rsidRPr="00E8731E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radiofrekvenční sonda polohovatelná</w:t>
            </w:r>
          </w:p>
          <w:p w14:paraId="634B64EB" w14:textId="77046C62" w:rsidR="000B63FB" w:rsidRPr="007B52FF" w:rsidRDefault="000B63FB" w:rsidP="00125E1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97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7B52FF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Nový  -</w:t>
            </w:r>
            <w:proofErr w:type="gramEnd"/>
            <w:r w:rsidRPr="007B52FF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Jednorázová plazmová sonda/elektroda polohovatelná</w:t>
            </w:r>
          </w:p>
          <w:p w14:paraId="29E45FA8" w14:textId="1CF237CB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338D8459" w14:textId="77777777" w:rsidTr="00BA01D7">
        <w:trPr>
          <w:trHeight w:val="491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DB0C1" w14:textId="6D990EE3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506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DFC2" w14:textId="716F453B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56423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STEREOTAKTICKÁ IMPLANTACE HLUBOKÝCH MOZKOVÝCH ELEKTROD A GENERÁTORU ELEKTRICKÝCH PULZŮ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OF, obsahu výkonu, nositelů výkonu, materiálu, přípravků, přístrojů, </w:t>
            </w:r>
            <w:proofErr w:type="spellStart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ZUMu</w:t>
            </w:r>
            <w:proofErr w:type="spellEnd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EE7310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Viz i výkon reimplantace</w:t>
            </w:r>
          </w:p>
          <w:p w14:paraId="71C11004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Nový ZUM Plasmový nůž pro preparaci a koagulaci, Antibakteriální kapsa pro </w:t>
            </w:r>
            <w:proofErr w:type="spellStart"/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neurostimulátora</w:t>
            </w:r>
            <w:proofErr w:type="spellEnd"/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</w:t>
            </w:r>
            <w:proofErr w:type="gramStart"/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A002390 - Testovací</w:t>
            </w:r>
            <w:proofErr w:type="gramEnd"/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mikroelektrody není pravděpodobně zařazen v ÚK VZP-ZP. V případě, že zařazen je, prosíme o předložení VZP kódu. </w:t>
            </w:r>
            <w:r w:rsidRPr="00C834C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highlight w:val="yellow"/>
                <w:lang w:eastAsia="cs-CZ"/>
              </w:rPr>
              <w:t>Pokud zařazen není, prosíme o předložení návrhu na jeho zařazení do Úhradového katalogu VZP ČR dle nových pravidel jednacího řádu</w:t>
            </w:r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("V případě předkládání zdravotního výkonu, u kterého je v registračním listu obsažen nový ZUM, který nemá v úhradovém katalogu VZP ČR trvale hrazenou alternativu, je součástí návrhu medicínsko-ekonomické hodnocení dle zveřejněných metodik na internetových stránkách VZP ČR".).</w:t>
            </w:r>
          </w:p>
          <w:p w14:paraId="1690562D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b/>
                <w:color w:val="00B050"/>
                <w:sz w:val="16"/>
                <w:szCs w:val="16"/>
                <w:lang w:eastAsia="cs-CZ"/>
              </w:rPr>
            </w:pPr>
          </w:p>
          <w:p w14:paraId="3A46C567" w14:textId="77777777" w:rsidR="000B63FB" w:rsidRDefault="000B63FB" w:rsidP="00C77CB7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Nemělo by být uvedeno na hospitalizačním typu RL?</w:t>
            </w:r>
          </w:p>
          <w:p w14:paraId="480FDE14" w14:textId="77777777" w:rsidR="000B63FB" w:rsidRPr="00B57AAF" w:rsidRDefault="000B63FB" w:rsidP="00C77CB7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Změna </w:t>
            </w:r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OF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 2/život na 4/den – vysvětlení? … i v kontextu toho, že v návrhu je uvedeno, že nyní nově předkládaný výkon REIMPLANTACE NEUROSTIMULÁTORU HLUBOKÝCH MOZKOVÝCH ELEKTROD byl vykazován tímto výkonem a dosavadní 2/život stačilo?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výkon má </w:t>
            </w:r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časovou dotaci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300 min – tedy celkový výkon by byl 20 hod? Ani by se nemohlo jednat o 4 samostatné výkony, protože by nebyl naplněn obsah a rozsah výkonu…</w:t>
            </w:r>
          </w:p>
          <w:p w14:paraId="23C7810E" w14:textId="77777777" w:rsidR="000B63FB" w:rsidRDefault="000B63FB" w:rsidP="00C77CB7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Navíc se jedná o výkon navazující na výkon </w:t>
            </w:r>
            <w:proofErr w:type="spell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Stereotaxe</w:t>
            </w:r>
            <w:proofErr w:type="spell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56165 tj. další 4 hod.</w:t>
            </w:r>
          </w:p>
          <w:p w14:paraId="37AEBD1E" w14:textId="77777777" w:rsidR="000B63FB" w:rsidRDefault="000B63FB" w:rsidP="00C77CB7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Upravit nositele </w:t>
            </w:r>
            <w:proofErr w:type="gram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výkonu - je</w:t>
            </w:r>
            <w:proofErr w:type="gram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-li nositelem výkonu alespoň jeden lékař nebo jiný vysokoškolský pracovník, nejsou zásadně k výkonu přiřazeny osobní náklady nelékařských zdravotnických pracovníků (jsou obsaženy v úhradě nepřímých </w:t>
            </w:r>
            <w:proofErr w:type="gram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nákladů - režii</w:t>
            </w:r>
            <w:proofErr w:type="gram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) – tj. nekalkulovat nositele NLZP, u nositelů lékařů odstranit poslední asistenci. Opravit kategorie a funkce nelékařských zdravotnických pracovníků. S3 pojmenovat dle vyhlášky o oborech specializačního vzdělávání nebo uvést název certifikovaného kurzu. Radiologický asistent není K2, sanitář není S2.</w:t>
            </w:r>
          </w:p>
          <w:p w14:paraId="459A093B" w14:textId="77777777" w:rsidR="000B63FB" w:rsidRDefault="000B63FB" w:rsidP="00C77CB7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OM :</w:t>
            </w:r>
            <w:proofErr w:type="gram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SH „Pracoviště vybavené stereotaktickým systémem a plánovací stanicí pro funkční stereotaktickou neurochirurgii.“ Jaká je specifikace pracoviště – pouze disponování přístrojem? Není nutná erudice? Statut CVSP? Nutno uvést specifikaci pracoviště, zejm. když se jedná o skup. 3</w:t>
            </w:r>
          </w:p>
          <w:p w14:paraId="4160F466" w14:textId="77777777" w:rsidR="000B63FB" w:rsidRPr="00B57AAF" w:rsidRDefault="000B63FB" w:rsidP="00C77CB7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PMAT: Proč 10 ks </w:t>
            </w:r>
            <w:proofErr w:type="spell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pláštů</w:t>
            </w:r>
            <w:proofErr w:type="spell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 nepropustnou výztuží? Ochranné pomůcky personálu jsou součástí režie. </w:t>
            </w:r>
          </w:p>
          <w:p w14:paraId="3F8CD056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18214092" w14:textId="7FBED925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52E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lastRenderedPageBreak/>
              <w:t>Připomínky k ZUM – viz výkon 56423</w:t>
            </w:r>
          </w:p>
          <w:p w14:paraId="4EB6E5E6" w14:textId="77777777" w:rsidR="000B63FB" w:rsidRPr="00523818" w:rsidRDefault="000B63FB" w:rsidP="00C77CB7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238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A000872 Kabely (48 Kč</w:t>
            </w:r>
            <w:proofErr w:type="gramStart"/>
            <w:r w:rsidRPr="005238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 ,</w:t>
            </w:r>
            <w:proofErr w:type="gramEnd"/>
            <w:r w:rsidRPr="005238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A000868 koagulace (44 Kč) – odebrat ze ZUM,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ev. </w:t>
            </w:r>
            <w:r w:rsidRPr="005238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uvést do PMAT </w:t>
            </w:r>
          </w:p>
          <w:p w14:paraId="599E7F9F" w14:textId="77777777" w:rsidR="000B63FB" w:rsidRDefault="000B63FB" w:rsidP="00C77CB7">
            <w:pPr>
              <w:pStyle w:val="Odstavecseseznamem"/>
              <w:numPr>
                <w:ilvl w:val="0"/>
                <w:numId w:val="2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5238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A000608 </w:t>
            </w:r>
            <w:r w:rsidRPr="005238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- Kanyla</w:t>
            </w:r>
            <w:proofErr w:type="gramEnd"/>
            <w:r w:rsidRPr="005238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typ dle obsahu výkonu (není specifikováno jaká přesně kanyla, </w:t>
            </w:r>
            <w:r w:rsidRPr="005238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 jakou kanylu se </w:t>
            </w:r>
            <w:proofErr w:type="gramStart"/>
            <w:r w:rsidRPr="005238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jedná ?</w:t>
            </w:r>
            <w:proofErr w:type="gramEnd"/>
            <w:r w:rsidRPr="0052381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nutno </w:t>
            </w:r>
            <w:r w:rsidRPr="005238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blíže </w:t>
            </w:r>
            <w:proofErr w:type="gramStart"/>
            <w:r w:rsidRPr="005238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specifikovat ,</w:t>
            </w:r>
            <w:proofErr w:type="gramEnd"/>
            <w:r w:rsidRPr="005238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uvést číslo z UK </w:t>
            </w:r>
            <w:proofErr w:type="gramStart"/>
            <w:r w:rsidRPr="005238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VZP ,</w:t>
            </w:r>
            <w:proofErr w:type="gramEnd"/>
            <w:r w:rsidRPr="005238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kterému tento ZUM odpovídá, pokud není v UK VZP doložit cenu</w:t>
            </w:r>
          </w:p>
          <w:p w14:paraId="3092D326" w14:textId="77777777" w:rsidR="000B63FB" w:rsidRDefault="000B63FB" w:rsidP="00C77CB7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238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ev. zařadit do </w:t>
            </w:r>
            <w:proofErr w:type="spellStart"/>
            <w:r w:rsidRPr="005238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PMAt</w:t>
            </w:r>
            <w:proofErr w:type="spellEnd"/>
            <w:r w:rsidRPr="00523818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pokud se jedná o běžnou kanylu v cenových relacích viz ZP výše</w:t>
            </w:r>
          </w:p>
          <w:p w14:paraId="0BBB3139" w14:textId="77777777" w:rsidR="000B63FB" w:rsidRPr="00523818" w:rsidRDefault="000B63FB" w:rsidP="00C77CB7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275C1813" w14:textId="77777777" w:rsidR="000B63FB" w:rsidRDefault="000B63FB" w:rsidP="00C77CB7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7133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A000586 - Generátor</w:t>
            </w:r>
            <w:proofErr w:type="gramEnd"/>
            <w:r w:rsidRPr="007133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el. </w:t>
            </w:r>
            <w:proofErr w:type="gramStart"/>
            <w:r w:rsidRPr="007133E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pulsů - neurostimulátor</w:t>
            </w:r>
            <w:proofErr w:type="gramEnd"/>
            <w:r w:rsidRPr="007133E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Počet v ÚK VZP - 13 ks, rozmezí (313 404, 56 - 897 642 Kč) – uvést v jaké cenové relaci je u tohoto výkonu</w:t>
            </w:r>
          </w:p>
          <w:p w14:paraId="13144581" w14:textId="77777777" w:rsidR="000B63FB" w:rsidRPr="007133EF" w:rsidRDefault="000B63FB" w:rsidP="00C77CB7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7133E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A000571 - Elektroda</w:t>
            </w:r>
            <w:proofErr w:type="gramEnd"/>
            <w:r w:rsidRPr="007133E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typ dle obsahu výkonu – blíže specifikovat, uvést číslo z UK VZP, kterému tento ZUM odpovídá, uvést v jaké cenové relaci je u tohoto výkonu. Počet v ÚK VZP 4 ks, rozmezí (54 856,1 - 77 937,39 Kč) </w:t>
            </w:r>
          </w:p>
          <w:p w14:paraId="0BBB2CF9" w14:textId="77777777" w:rsidR="000B63FB" w:rsidRDefault="000B63FB" w:rsidP="00C77CB7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A000881 - perforátor</w:t>
            </w:r>
            <w:proofErr w:type="gramEnd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kalvy do vysokorychlostních </w:t>
            </w: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vrtaček - 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uvést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číslo z UK VZP, kterému tento ZUM odpovídá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uvést v jaké cenové relaci je u tohoto </w:t>
            </w: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výkonu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</w:t>
            </w:r>
            <w:proofErr w:type="gramEnd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 ÚK VZP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ks,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6 900 Kč</w:t>
            </w:r>
          </w:p>
          <w:p w14:paraId="26B90E65" w14:textId="77777777" w:rsidR="000B63FB" w:rsidRPr="00C834C9" w:rsidRDefault="000B63FB" w:rsidP="00C77CB7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highlight w:val="yellow"/>
                <w:lang w:eastAsia="cs-CZ"/>
              </w:rPr>
            </w:pPr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Nový ZUM Plasmový nůž pro preparaci a koagulaci, Antibakteriální kapsa pro </w:t>
            </w:r>
            <w:proofErr w:type="spellStart"/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neurostimulátora</w:t>
            </w:r>
            <w:proofErr w:type="spellEnd"/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</w:t>
            </w:r>
            <w:proofErr w:type="gramStart"/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A002390 - Testovací</w:t>
            </w:r>
            <w:proofErr w:type="gramEnd"/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mikroelektrody není pravděpodobně zařazen v ÚK VZP-ZP. V případě, že zařazen je, prosíme o předložení VZP kódu. </w:t>
            </w:r>
            <w:r w:rsidRPr="00C834C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highlight w:val="yellow"/>
                <w:lang w:eastAsia="cs-CZ"/>
              </w:rPr>
              <w:t>Pokud zařazen není, prosíme o předložení návrhu na jeho zařazení do Úhradového katalogu VZP ČR dle nových pravidel jednacího řádu</w:t>
            </w:r>
            <w:r w:rsidRPr="00C834C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("V případě předkládání zdravotního výkonu, u kterého je v registračním listu obsažen nový ZUM, který nemá v úhradovém katalogu VZP ČR trvale hrazenou alternativu, je součástí návrhu medicínsko-ekonomické hodnocení dle zveřejněných metodik na internetových stránkách VZP ČR".).</w:t>
            </w:r>
          </w:p>
          <w:p w14:paraId="246A0C8A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</w:p>
          <w:p w14:paraId="136FC76D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52E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Připomínky k přístrojům </w:t>
            </w:r>
          </w:p>
          <w:p w14:paraId="42426A67" w14:textId="77777777" w:rsidR="000B63FB" w:rsidRDefault="000B63FB" w:rsidP="00C77CB7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Výrazné r</w:t>
            </w:r>
            <w:r w:rsidRPr="00C834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  <w:t xml:space="preserve">ozšíření povinného přístrojového vybavení </w:t>
            </w:r>
            <w:proofErr w:type="gramStart"/>
            <w:r w:rsidRPr="00C834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  <w:t>3D</w:t>
            </w:r>
            <w:proofErr w:type="gramEnd"/>
            <w:r w:rsidRPr="00C834C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cs-CZ"/>
              </w:rPr>
              <w:t xml:space="preserve"> zobrazovací přístroj (CBCT) za 30 mil. Kč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Elektrofyziologický přístroj pro hodnocení </w:t>
            </w:r>
            <w:proofErr w:type="spell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intracerebrální</w:t>
            </w:r>
            <w:proofErr w:type="spell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aktivity neuron za 6 mil. Kč, Plánovací stanice s mozkovým atlasem za 4 mil. Kč. </w:t>
            </w:r>
            <w:r w:rsidRPr="00B57A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Předkladatel uvádí, že úpravy předkládá na základě výzvy od VZP, bylo toto skutečně předjednáno? </w:t>
            </w:r>
          </w:p>
          <w:p w14:paraId="08F8C80A" w14:textId="77777777" w:rsidR="000B63FB" w:rsidRPr="00B57AAF" w:rsidRDefault="000B63FB" w:rsidP="00C77CB7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je ke standardní bipolární koagulaci a operačnímu sítu potřeba používat jednorázový plasma nůž (6600 kč/pacient) a generátor plasmy (700 tis. Kč)? </w:t>
            </w:r>
          </w:p>
          <w:p w14:paraId="4B1EDA36" w14:textId="77777777" w:rsidR="000B63FB" w:rsidRPr="00B57AAF" w:rsidRDefault="000B63FB" w:rsidP="00C77CB7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Přístroj </w:t>
            </w:r>
            <w:r w:rsidRPr="00B57A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A008515 operační lampa se satelitem</w:t>
            </w:r>
            <w:r w:rsidRPr="00B57AA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prosíme odstranit. Tato přístrojová položka neměla být vytvořena, jelikož operační lampa se satelitem je dána Vyhláškou č. 92/2012 Sb. jako minimální věcné vybavení operačních sálů, stejně jako elektrická odsávačka =&gt; započítáno již v režii.</w:t>
            </w:r>
          </w:p>
          <w:p w14:paraId="79A61464" w14:textId="77777777" w:rsidR="000B63FB" w:rsidRPr="00B57AAF" w:rsidRDefault="000B63FB" w:rsidP="00C77CB7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</w:p>
          <w:p w14:paraId="73694B2B" w14:textId="77777777" w:rsidR="000B63FB" w:rsidRPr="00B57AAF" w:rsidRDefault="000B63FB" w:rsidP="00C77CB7">
            <w:pPr>
              <w:pStyle w:val="Odstavecseseznamem"/>
              <w:numPr>
                <w:ilvl w:val="0"/>
                <w:numId w:val="26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proofErr w:type="gramStart"/>
            <w:r w:rsidRPr="00B57AA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Přístroje - 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Jedná</w:t>
            </w:r>
            <w:proofErr w:type="gram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se o ekonomicky nejméně náročné varianty na trhu? </w:t>
            </w:r>
          </w:p>
          <w:p w14:paraId="2975A0CA" w14:textId="77777777" w:rsidR="000B63FB" w:rsidRPr="00B57AAF" w:rsidRDefault="000B63FB" w:rsidP="00C77CB7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A008522 </w:t>
            </w:r>
            <w:proofErr w:type="gramStart"/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3D</w:t>
            </w:r>
            <w:proofErr w:type="gramEnd"/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zobrazovací přístroj (CBCT) v ceně 30 250 000,00 Kč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jedná se o novou položku v přístrojovém číselníku, je pouze u tohoto změnového výkonu, nutno doložit cenu např. fakturou, uvést výrobce / distributora. Přístroj podléhá schválení Přístrojové komise </w:t>
            </w:r>
            <w:proofErr w:type="gram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  -</w:t>
            </w:r>
            <w:proofErr w:type="gram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kde je tento přístroj již schválen</w:t>
            </w:r>
            <w:proofErr w:type="gram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? ,</w:t>
            </w:r>
            <w:proofErr w:type="gram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 případě, že PZS nedisponuje přístrojem nebo není přístroj schválen Komisí, </w:t>
            </w:r>
            <w:proofErr w:type="spell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tal</w:t>
            </w:r>
            <w:proofErr w:type="spell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by bylo nutno výkon </w:t>
            </w:r>
            <w:proofErr w:type="spell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odsmlouvat</w:t>
            </w:r>
            <w:proofErr w:type="spell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Disponují tímto přístrojem PZS s nasmlouvaným výkonem?</w:t>
            </w:r>
          </w:p>
          <w:p w14:paraId="20A63C14" w14:textId="77777777" w:rsidR="000B63FB" w:rsidRPr="00B57AAF" w:rsidRDefault="000B63FB" w:rsidP="00C77CB7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A008521 Generátor elektrochirurgický v ceně 250 470,00 Kč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jedná se o novou položku v přístrojovém číselníku, je pouze u tohoto změnového a dále nového výkonu, nutno doložit cenu např. fakturou, uvést výrobce / distributora. Disponují tímto přístrojem PZS s nasmlouvaným výkonem?</w:t>
            </w:r>
          </w:p>
          <w:p w14:paraId="245B84D0" w14:textId="77777777" w:rsidR="000B63FB" w:rsidRPr="00B57AAF" w:rsidRDefault="000B63FB" w:rsidP="00C77CB7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A008520 Generátor tepla (ohřívací jednotka) v ceně 31 823,00 Kč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jedná se o novou položku v přístrojovém číselníku, je pouze u tohoto změnového a dále nového výkonu, nutno doložit cenu např. fakturou, uvést výrobce / distributora. Disponují tímto přístrojem PZS s nasmlouvaným výkonem?</w:t>
            </w:r>
          </w:p>
          <w:p w14:paraId="6602E638" w14:textId="77777777" w:rsidR="000B63FB" w:rsidRPr="00B57AAF" w:rsidRDefault="000B63FB" w:rsidP="00C77CB7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A008519 Plasmový generátor v ceně 726 000,00 </w:t>
            </w:r>
            <w:proofErr w:type="gramStart"/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Kč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 –</w:t>
            </w:r>
            <w:proofErr w:type="gram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jedná se o novou položku v přístrojovém číselníku, je pouze u tohoto změnového výkonu, nutno doložit cenu např. fakturou, uvést výrobce / distributora. Disponují tímto přístrojem PZS s nasmlouvaným výkonem?</w:t>
            </w:r>
          </w:p>
          <w:p w14:paraId="1846D733" w14:textId="77777777" w:rsidR="000B63FB" w:rsidRPr="00B57AAF" w:rsidRDefault="000B63FB" w:rsidP="00C77CB7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A008518 Vrtačka elektrická perforační pro zavádění testovacích mikroelektrod v ceně 290 400,00 Kč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jedná se o novou položku v přístrojovém číselníku, je pouze u tohoto změnového výkonu, nutno doložit cenu např. fakturou, uvést výrobce / distributora. Disponují tímto přístrojem PZS s nasmlouvaným výkonem?</w:t>
            </w:r>
          </w:p>
          <w:p w14:paraId="70BA85BC" w14:textId="77777777" w:rsidR="000B63FB" w:rsidRPr="00B57AAF" w:rsidRDefault="000B63FB" w:rsidP="00C77CB7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 xml:space="preserve">A008517 Pohonná konzole k perforační vrtačce v ceně 363 000,00 Kč 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– jedná se o novou položku v přístrojovém číselníku, je pouze u tohoto změnového výkonu, nutno doložit cenu např. fakturou, uvést výrobce / distributora. Disponují tímto přístrojem PZS s nasmlouvaným výkonem?</w:t>
            </w:r>
          </w:p>
          <w:p w14:paraId="3EA95EB4" w14:textId="77777777" w:rsidR="000B63FB" w:rsidRPr="00B57AAF" w:rsidRDefault="000B63FB" w:rsidP="00C77CB7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A008516 Elektrofyziologický přístroj pro hodnocení </w:t>
            </w:r>
            <w:proofErr w:type="spellStart"/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intracerebrální</w:t>
            </w:r>
            <w:proofErr w:type="spellEnd"/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aktivity neuronů – </w:t>
            </w:r>
            <w:proofErr w:type="spellStart"/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microrecording</w:t>
            </w:r>
            <w:proofErr w:type="spellEnd"/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v ceně 6 655 000,00 Kč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jedná se o novou položku v přístrojovém číselníku, je pouze u tohoto změnového výkonu, nutno doložit cenu např. fakturou, uvést výrobce / distributora. Přístroj podléhá schválení Přístrojové komise </w:t>
            </w:r>
            <w:proofErr w:type="gram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MZ  -</w:t>
            </w:r>
            <w:proofErr w:type="gram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kde je tento přístroj již schválen</w:t>
            </w:r>
            <w:proofErr w:type="gram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? ,</w:t>
            </w:r>
            <w:proofErr w:type="gram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 případě, že PZS nedisponuje přístrojem nebo není přístroj schválen Komisí, </w:t>
            </w:r>
            <w:proofErr w:type="spell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tal</w:t>
            </w:r>
            <w:proofErr w:type="spell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by bylo nutno výkon </w:t>
            </w:r>
            <w:proofErr w:type="spellStart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odsmlouvat</w:t>
            </w:r>
            <w:proofErr w:type="spellEnd"/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Disponují tímto přístrojem PZS s nasmlouvaným výkonem?</w:t>
            </w:r>
          </w:p>
          <w:p w14:paraId="6E043C63" w14:textId="579D4FDC" w:rsidR="000B63FB" w:rsidRPr="00B726DC" w:rsidRDefault="000B63FB" w:rsidP="007B52FF">
            <w:pPr>
              <w:pStyle w:val="Odstavecseseznamem"/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A008514 Plánovací stanice s mozkovým atlasem v ceně 4 840 000,00 Kč</w:t>
            </w:r>
            <w:r w:rsidRPr="00B57AA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– jedná se o novou položku v přístrojovém číselníku, je pouze u tohoto změnového výkonu, nutno doložit cenu např. fakturou, uvést výrobce / distributora. Disponují tímto přístrojem PZS s nasmlouvaným výkonem?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36717D92" w14:textId="77777777" w:rsidTr="00A37C78">
        <w:trPr>
          <w:trHeight w:val="87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B10D7" w14:textId="1092BE80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506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1DF06" w14:textId="50870701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536-2025-12-10-11-54-46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REIMPLANTACE NEUROSTIMULÁTORU HLUBOKÝCH MOZKOVÝCH ELEKTROD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3AF438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Viz i výkon 56423</w:t>
            </w:r>
          </w:p>
          <w:p w14:paraId="01B7DF57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4B6221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Nový ZUM Plasmový nůž pro preparaci a koagulaci, Antibakteriální kapsa pro </w:t>
            </w:r>
            <w:proofErr w:type="spellStart"/>
            <w:r w:rsidRPr="004B6221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neurostimulátora</w:t>
            </w:r>
            <w:proofErr w:type="spellEnd"/>
            <w:r w:rsidRPr="004B6221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4B6221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>A002390 - Testovací</w:t>
            </w:r>
            <w:proofErr w:type="gramEnd"/>
            <w:r w:rsidRPr="004B6221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mikroelektrody není pravděpodobně zařazen v ÚK VZP-ZP. V případě, že zařazen je, prosíme o předložení VZP kódu. </w:t>
            </w:r>
            <w:r w:rsidRPr="001601BE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Pokud zařazen není, prosíme o předložení návrhu na jeho zařazení do Úhradového katalogu VZP ČR dle nových pravidel jednacího řádu</w:t>
            </w:r>
            <w:r w:rsidRPr="004B6221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("V případě předkládání zdravotního výkonu, u kterého je v registračním listu obsažen nový ZUM, který nemá v úhradovém katalogu VZP ČR trvale hrazenou alternativu, je součástí návrhu medicínsko-ekonomické hodnocení dle zveřejněných metodik na internetových stránkách VZP ČR".).</w:t>
            </w:r>
          </w:p>
          <w:p w14:paraId="05FFBBAA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3ECF1EEF" w14:textId="77777777" w:rsidR="000B63FB" w:rsidRPr="00052E99" w:rsidRDefault="000B63FB" w:rsidP="00C77CB7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Jaký je vztah tohoto </w:t>
            </w:r>
            <w:r w:rsidRPr="00052E9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výkonu a výkonu 56423?</w:t>
            </w:r>
          </w:p>
          <w:p w14:paraId="2AE28DCF" w14:textId="77777777" w:rsidR="000B63FB" w:rsidRDefault="000B63FB" w:rsidP="00C77CB7">
            <w:pPr>
              <w:pStyle w:val="Odstavecseseznamem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52E9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 specifikovat, že se nejedná o </w:t>
            </w:r>
            <w:proofErr w:type="spellStart"/>
            <w:r w:rsidRPr="00052E9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přičítací</w:t>
            </w:r>
            <w:proofErr w:type="spellEnd"/>
            <w:r w:rsidRPr="00052E9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výkon k výkonu 56423, jelikož vyjádření v popisu medicínské efektivity "Jedná se o doplnění výkonu 56423..." je zavádějící.</w:t>
            </w:r>
          </w:p>
          <w:p w14:paraId="50670455" w14:textId="77777777" w:rsidR="000B63FB" w:rsidRPr="00052E99" w:rsidRDefault="000B63FB" w:rsidP="00C77CB7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52E9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Jak často a v jaké návaznosti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se dané výkony mají provádět?</w:t>
            </w:r>
          </w:p>
          <w:p w14:paraId="1B1E0B52" w14:textId="77777777" w:rsidR="000B63FB" w:rsidRPr="00052E99" w:rsidRDefault="000B63FB" w:rsidP="00C77CB7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Nutno vysvětlit/upravit OF 2/den.</w:t>
            </w:r>
          </w:p>
          <w:p w14:paraId="6AA5057B" w14:textId="77777777" w:rsidR="000B63FB" w:rsidRPr="00052E99" w:rsidRDefault="000B63FB" w:rsidP="00C77CB7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Vzhledem k tomu, že tato informace není součástí tohoto typu RL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(hospitalizační)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prosíme uvést, jaký je čas výkonu.</w:t>
            </w:r>
          </w:p>
          <w:p w14:paraId="57D01E77" w14:textId="77777777" w:rsidR="000B63FB" w:rsidRPr="00052E99" w:rsidRDefault="000B63FB" w:rsidP="00C77CB7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Jací nositelé se podílejí na výkonu? Jakou mají erudici?</w:t>
            </w:r>
          </w:p>
          <w:p w14:paraId="662DB2D0" w14:textId="77777777" w:rsidR="000B63FB" w:rsidRPr="00052E99" w:rsidRDefault="000B63FB" w:rsidP="00C77CB7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Předpokládáme, že tento výkon je určen pouze pro pracoviště, která provádějí výkon 56423….</w:t>
            </w:r>
          </w:p>
          <w:p w14:paraId="0231D1DF" w14:textId="77777777" w:rsidR="000B63FB" w:rsidRPr="006351C0" w:rsidRDefault="000B63FB" w:rsidP="00C77CB7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6351C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Uvedeno </w:t>
            </w:r>
            <w:proofErr w:type="gramStart"/>
            <w:r w:rsidRPr="006351C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OM :</w:t>
            </w:r>
            <w:proofErr w:type="gramEnd"/>
            <w:r w:rsidRPr="006351C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SH Pracoviště vybavené stereotaktickým systémem a plánovací stanicí pro funkční stereotaktickou neurochirurgii. Jaká je specifikace pracoviště – pouze disponování přístrojem? Není nutná erudice? Statut CVSP? Nutno uvést specifikaci pracoviště, zejm. když se jedná o skup. 3</w:t>
            </w:r>
            <w:r w:rsidRPr="006351C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  <w:p w14:paraId="4C4D1899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052E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Připomínky k ZUM – viz výkon 56423</w:t>
            </w:r>
          </w:p>
          <w:p w14:paraId="44B59574" w14:textId="77777777" w:rsidR="000B63FB" w:rsidRDefault="000B63FB" w:rsidP="00C77CB7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A000586 - Generátor</w:t>
            </w:r>
            <w:proofErr w:type="gramEnd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el. </w:t>
            </w: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pulsů - neurostimulátor</w:t>
            </w:r>
            <w:proofErr w:type="gramEnd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Počet v ÚK VZP - 13 ks, rozmezí (313 404, 56 - 897 642 Kč) – uvést v jaké cenové relaci je u tohoto výkonu</w:t>
            </w:r>
          </w:p>
          <w:p w14:paraId="053354E4" w14:textId="77777777" w:rsidR="000B63FB" w:rsidRPr="007133EF" w:rsidRDefault="000B63FB" w:rsidP="00C77CB7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7133E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A000571 - Elektroda</w:t>
            </w:r>
            <w:proofErr w:type="gramEnd"/>
            <w:r w:rsidRPr="007133E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typ dle obsahu výkonu – blíže specifikovat, uvést číslo z UK VZP, kterému tento ZUM odpovídá, uvést v jaké cenové relaci je u tohoto výkonu. Počet v ÚK VZP 4 ks, rozmezí (54 856,1 - 77 937,39 Kč) </w:t>
            </w:r>
          </w:p>
          <w:p w14:paraId="1D4C68D3" w14:textId="77777777" w:rsidR="000B63FB" w:rsidRDefault="000B63FB" w:rsidP="00C77CB7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A000881 - perforátor</w:t>
            </w:r>
            <w:proofErr w:type="gramEnd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kalvy do vysokorychlostních </w:t>
            </w: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vrtaček - 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uvést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číslo z UK VZP, kterému tento ZUM odpovídá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uvést v jaké cenové relaci je u tohoto </w:t>
            </w: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výkonu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počet</w:t>
            </w:r>
            <w:proofErr w:type="gramEnd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 ÚK VZP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1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ks,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6 900 Kč </w:t>
            </w:r>
          </w:p>
          <w:p w14:paraId="175E30C2" w14:textId="77777777" w:rsidR="000B63FB" w:rsidRDefault="000B63FB" w:rsidP="00C77CB7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A000608 - Kanyla</w:t>
            </w:r>
            <w:proofErr w:type="gramEnd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typ dle obsahu výkonu (není specifikováno jaká přesně kanyla, </w:t>
            </w:r>
            <w:r w:rsidRPr="00052E9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 jakou kanylu se </w:t>
            </w:r>
            <w:proofErr w:type="gramStart"/>
            <w:r w:rsidRPr="00052E9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jedná ?</w:t>
            </w:r>
            <w:proofErr w:type="gramEnd"/>
            <w:r w:rsidRPr="00052E9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nutno 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blíže </w:t>
            </w: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specifikovat ,</w:t>
            </w:r>
            <w:proofErr w:type="gramEnd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uvést číslo z UK </w:t>
            </w:r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VZP ,</w:t>
            </w:r>
            <w:proofErr w:type="gramEnd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kterému tento ZUM odpovídá, pokud není v UK VZP doložit cenu ev. zařadit do </w:t>
            </w:r>
            <w:proofErr w:type="spellStart"/>
            <w:proofErr w:type="gramStart"/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PMAt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resp. odstranit ze ZUM</w:t>
            </w:r>
            <w:r w:rsidRPr="00052E9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pokud se jedná o běžnou kanylu</w:t>
            </w:r>
          </w:p>
          <w:p w14:paraId="13814E9B" w14:textId="77777777" w:rsidR="000B63FB" w:rsidRPr="00B57AAF" w:rsidRDefault="000B63FB" w:rsidP="00C77CB7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57AAF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 xml:space="preserve">Nový ZUM </w:t>
            </w:r>
            <w:proofErr w:type="gramStart"/>
            <w:r w:rsidRPr="00B57AAF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A002390 - Testovací</w:t>
            </w:r>
            <w:proofErr w:type="gramEnd"/>
            <w:r w:rsidRPr="00B57AAF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 xml:space="preserve"> mikroelektrody</w:t>
            </w:r>
            <w:r w:rsidRPr="00B57AAF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není pravděpodobně zařazen v ÚK VZP-ZP. V případě, že zařazen je, prosíme o předložení VZP kódu. </w:t>
            </w:r>
            <w:r w:rsidRPr="00B57AAF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lang w:eastAsia="cs-CZ"/>
              </w:rPr>
              <w:t>Pokud zařazen není, prosíme o předložení návrhu na jeho zařazení do Úhradového katalogu VZP ČR dle nových pravidel jednacího řádu</w:t>
            </w:r>
            <w:r w:rsidRPr="00B57AAF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("V případě předkládání zdravotního výkonu, u kterého je v registračním listu obsažen nový ZUM, který </w:t>
            </w:r>
            <w:r w:rsidRPr="00B57AAF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lastRenderedPageBreak/>
              <w:t>nemá v úhradovém katalogu VZP ČR trvale hrazenou alternativu, je součástí návrhu medicínsko-ekonomické hodnocení dle zveřejněných metodik na internetových stránkách VZP ČR".).</w:t>
            </w:r>
          </w:p>
          <w:p w14:paraId="4B527C25" w14:textId="34706F41" w:rsidR="000B63FB" w:rsidRPr="00B726DC" w:rsidRDefault="000B63FB" w:rsidP="00A37C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052E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Připomínky k přístrojům – </w:t>
            </w:r>
            <w:r w:rsidRPr="00326A2C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viz výkon 56423</w:t>
            </w:r>
          </w:p>
        </w:tc>
      </w:tr>
      <w:tr w:rsidR="000B63FB" w:rsidRPr="00B726DC" w14:paraId="3C059151" w14:textId="77777777" w:rsidTr="00BA01D7">
        <w:trPr>
          <w:trHeight w:val="119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EB139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C7C7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71122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VESTIBULÁRNÍ VYŠETŘENÍ OTORINOLARYNGOLOGEM V AMBULANTNÍ PRAXI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0E5541" w14:textId="64050816" w:rsidR="000B63FB" w:rsidRDefault="000B63FB" w:rsidP="00920B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Název zkrátit na 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VESTIBULÁRNÍ VYŠETŘENÍ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OTORINOLARYNGOLOGEM</w:t>
            </w:r>
          </w:p>
          <w:p w14:paraId="3EFC8045" w14:textId="016732A3" w:rsidR="000B63FB" w:rsidRDefault="000B63FB" w:rsidP="00920B2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Vzhledem k tomu, že nejde o novou péči, jakými výkony byla vykazována? Prosíme vyjmenovat. </w:t>
            </w:r>
          </w:p>
          <w:p w14:paraId="0C1C4530" w14:textId="77777777" w:rsidR="000B63FB" w:rsidRPr="00EB6377" w:rsidRDefault="000B63FB" w:rsidP="001830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20B2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Pokud má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nový výkon umožnit </w:t>
            </w:r>
            <w:r w:rsidRPr="00920B2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vykazování „správné praxe“,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pak je </w:t>
            </w:r>
            <w:proofErr w:type="spellStart"/>
            <w:r w:rsidRPr="00383D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nepodkročitelně</w:t>
            </w:r>
            <w:proofErr w:type="spellEnd"/>
            <w:r w:rsidRPr="00383D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nutné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v RL </w:t>
            </w:r>
            <w:r w:rsidRPr="00383D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nastavit v </w:t>
            </w:r>
            <w:r w:rsidRPr="00EB63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kontextu již existujících výkonů k běžnému ambulantnímu využití</w:t>
            </w: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3E65B79A" w14:textId="2676BFA7" w:rsidR="000B63FB" w:rsidRPr="00EB6377" w:rsidRDefault="000B63FB" w:rsidP="0018308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SZV zavedeny výkony </w:t>
            </w:r>
            <w:r w:rsidRPr="00EB637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71115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9F9F9"/>
              </w:rPr>
              <w:t xml:space="preserve"> VYŠETŘENÍ SEMISPONTÁNNÍCH VESTIBULÁRNÍCH JEVŮ</w:t>
            </w:r>
            <w:r w:rsidRPr="00EB637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 xml:space="preserve">, 71125 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VYŠETŘENÍ SPONTÁNNÍHO VESTIBULÁRNÍHO NYSTAGMU A VESTIBULOSPINÁLNÍCH JEVŮ</w:t>
            </w: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71113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9F9F9"/>
              </w:rPr>
              <w:t xml:space="preserve"> KALORICKÝ TEST</w:t>
            </w: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71123 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ROTAČNÍ TESTY K VYŠETŘENÍ PORUCH ROVNOVÁHY</w:t>
            </w: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(poslední dva nejspíše využívány pro zástupné vykazování testů, které dosud neměly vlastní výkony), dále jsou v SZV přístrojové výkony“ tj. 1117,71121,71124,71126,71127 </w:t>
            </w:r>
          </w:p>
          <w:p w14:paraId="0FDE8CCA" w14:textId="47D8955F" w:rsidR="000B63FB" w:rsidRPr="00EB6377" w:rsidRDefault="000B63FB" w:rsidP="0015370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Potřebné úpravy: snížení OF návrh 1/den, </w:t>
            </w:r>
            <w:r w:rsidRPr="00EB6377">
              <w:rPr>
                <w:rFonts w:ascii="Arial" w:eastAsia="Times New Roman" w:hAnsi="Arial" w:cs="Arial"/>
                <w:strike/>
                <w:sz w:val="16"/>
                <w:szCs w:val="16"/>
                <w:lang w:eastAsia="cs-CZ"/>
              </w:rPr>
              <w:t xml:space="preserve">4/rok </w:t>
            </w: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2/rok; </w:t>
            </w:r>
          </w:p>
          <w:p w14:paraId="2166B961" w14:textId="48B4D216" w:rsidR="000B63FB" w:rsidRPr="00EB6377" w:rsidRDefault="000B63FB" w:rsidP="0015370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Navrhujeme L3 upravit na L2 – neboť dle </w:t>
            </w:r>
            <w:proofErr w:type="spellStart"/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vyhl</w:t>
            </w:r>
            <w:proofErr w:type="spellEnd"/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577/2205Sb., je kompetencí L2 lékaře vyšetření poruch rovnováhy; </w:t>
            </w:r>
          </w:p>
          <w:p w14:paraId="57EFAC6D" w14:textId="074B48DD" w:rsidR="000B63FB" w:rsidRPr="00EB6377" w:rsidRDefault="000B63FB" w:rsidP="0015370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Časová dotace – nadhodnocena, dop. 30 min., je záměr rozdílu času výkonu a času nositele?</w:t>
            </w:r>
          </w:p>
          <w:p w14:paraId="125166D6" w14:textId="25111503" w:rsidR="000B63FB" w:rsidRPr="00EB6377" w:rsidRDefault="000B63FB" w:rsidP="0015370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Zvážit ev. OM S – potřebné jsou </w:t>
            </w:r>
            <w:proofErr w:type="spellStart"/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Frenzelovy</w:t>
            </w:r>
            <w:proofErr w:type="spellEnd"/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brýle, ev. jiná specifikace pracoviště?</w:t>
            </w:r>
          </w:p>
          <w:p w14:paraId="66F4DF99" w14:textId="77777777" w:rsidR="000B63FB" w:rsidRDefault="000B63FB" w:rsidP="0015370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Doporučujeme úpravu obsahu stávajících výkonů (ve zdůvodnění uvedeno, že jsou </w:t>
            </w:r>
            <w:proofErr w:type="gramStart"/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zastaralé)……….</w:t>
            </w:r>
            <w:proofErr w:type="gramEnd"/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71115 dle popisu se jedná o polohové testy, je to ale velmi špatně srozumitelné, lze i testy vyjmenovat, asi ve smyslu dg. BPPV/diagnostické polohové testy ……71125 by byla praktičtější OF 4/rok …….</w:t>
            </w:r>
          </w:p>
          <w:p w14:paraId="6817FA26" w14:textId="6066B264" w:rsidR="000B63FB" w:rsidRPr="00EB6377" w:rsidRDefault="000B63FB" w:rsidP="00153707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</w:t>
            </w: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 zvážení zrušení výkonů 71113 a 71123, výkon 71127 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ELEKTRONYSTAGMOGRAFICKÉ</w:t>
            </w:r>
            <w:r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(ENG)</w:t>
            </w:r>
            <w:r w:rsidRPr="00EB6377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 VYŠETŘENÍ S POČÍTAČOVOU ANALÝZOU ZÁZNAMU</w:t>
            </w: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obsahuje </w:t>
            </w:r>
            <w:r w:rsidRPr="00EB63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kalorické</w:t>
            </w: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</w:t>
            </w:r>
            <w:r w:rsidRPr="00EB63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rotační testy</w:t>
            </w:r>
            <w:r w:rsidRPr="00EB637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má smysl je provádět bez ENG? </w:t>
            </w:r>
          </w:p>
          <w:p w14:paraId="038FBB00" w14:textId="6E36F32A" w:rsidR="000B63FB" w:rsidRPr="00D46334" w:rsidRDefault="000B63FB" w:rsidP="00D46334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37571E60" w14:textId="77777777" w:rsidTr="00BA01D7">
        <w:trPr>
          <w:trHeight w:val="20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4B19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E77B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71130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LÉČBA BPPV REPOZIČNÍMI MANÉVRY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4576B4" w14:textId="330696C8" w:rsidR="000B63FB" w:rsidRDefault="000B63FB" w:rsidP="00D463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Vhledem k tomu, že nejde o novou péči, jakými výkony byla vykazována? Prosíme vyjmenovat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nejspíše 71115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?). </w:t>
            </w:r>
          </w:p>
          <w:p w14:paraId="7F2507CB" w14:textId="4EC07247" w:rsidR="000B63FB" w:rsidRDefault="000B63FB" w:rsidP="00D463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Není uvedena doba trvání výkonu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u 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nositelů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60 minut –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nadhodnoceno snížit na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20min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...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diagnostická část bude vykazována výkonem 71115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(?) 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vyšetření</w:t>
            </w:r>
            <w:proofErr w:type="gramEnd"/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semispontánních</w:t>
            </w:r>
            <w:proofErr w:type="spellEnd"/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vestibulárních jevů, 25 min. (polohové testy), repoziční manévry bezprostředně </w:t>
            </w:r>
            <w:proofErr w:type="spellStart"/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v.s</w:t>
            </w:r>
            <w:proofErr w:type="spellEnd"/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navazují, navíc bude nejspíše současně vykázáno klinické vyšetření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B84869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– nutno vyjasnit i ve výkonu ukotvit možné a zakázané kombinace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0596A734" w14:textId="11DB5912" w:rsidR="000B63FB" w:rsidRDefault="000B63FB" w:rsidP="00D463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OF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 jakého důvodu je 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2x za den? (V popise výkonu zmíněna možnost multikanálového BPPV, ale ošetření se děje postupně podle významnosti postižení)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navrhujeme </w:t>
            </w:r>
            <w:r w:rsidRPr="00B84869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snížení 1/den, 4/měsíc, 8/rok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;</w:t>
            </w:r>
          </w:p>
          <w:p w14:paraId="7D8DA2B9" w14:textId="5DA750E4" w:rsidR="000B63FB" w:rsidRDefault="000B63FB" w:rsidP="00D463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Upravit nositele </w:t>
            </w:r>
            <w:proofErr w:type="gramStart"/>
            <w:r w:rsidRPr="00B84869">
              <w:rPr>
                <w:rFonts w:ascii="Arial" w:eastAsia="Times New Roman" w:hAnsi="Arial" w:cs="Arial"/>
                <w:strike/>
                <w:sz w:val="16"/>
                <w:szCs w:val="16"/>
                <w:lang w:eastAsia="cs-CZ"/>
              </w:rPr>
              <w:t>z  L</w:t>
            </w:r>
            <w:proofErr w:type="gramEnd"/>
            <w:r w:rsidRPr="00B84869">
              <w:rPr>
                <w:rFonts w:ascii="Arial" w:eastAsia="Times New Roman" w:hAnsi="Arial" w:cs="Arial"/>
                <w:strike/>
                <w:sz w:val="16"/>
                <w:szCs w:val="16"/>
                <w:lang w:eastAsia="cs-CZ"/>
              </w:rPr>
              <w:t>3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L2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péče 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obsahem kompetencí L2; </w:t>
            </w:r>
          </w:p>
          <w:p w14:paraId="4761182E" w14:textId="77777777" w:rsidR="000B63FB" w:rsidRDefault="000B63FB" w:rsidP="00D463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OM BOM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upozorňujeme, že </w:t>
            </w:r>
            <w:proofErr w:type="spellStart"/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Frenzelovy</w:t>
            </w:r>
            <w:proofErr w:type="spellEnd"/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brýle budou požadovány při nasmlouvání.</w:t>
            </w:r>
          </w:p>
          <w:p w14:paraId="73AC62CC" w14:textId="18203253" w:rsidR="000B63FB" w:rsidRPr="00B726DC" w:rsidRDefault="000B63FB" w:rsidP="00D4633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Ekonomický dopad – </w:t>
            </w:r>
            <w:r w:rsidRPr="00B8486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nutno uvést odhadovanou frekvenci vykazování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  <w:r w:rsidRPr="00D4633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784EF5D6" w14:textId="77777777" w:rsidTr="00BA01D7">
        <w:trPr>
          <w:trHeight w:val="119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3522DE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57E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71215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ZAVEDENÍ STENTU UVOLŇUJÍCÍHO LÉČIVO DO PARANASÁLNÍCH DUTIN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E5881" w14:textId="77777777" w:rsidR="000B63FB" w:rsidRPr="00506ABA" w:rsidRDefault="000B63FB" w:rsidP="00B8486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06A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 jakého důvodu je potřeba zavádět nový výkon? nestačilo by zavedení možnosti </w:t>
            </w:r>
            <w:proofErr w:type="spellStart"/>
            <w:r w:rsidRPr="00506A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ZUMové</w:t>
            </w:r>
            <w:proofErr w:type="spellEnd"/>
            <w:r w:rsidRPr="00506A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položky u výkonů, na které zavedení stentu navazuje??</w:t>
            </w:r>
          </w:p>
          <w:p w14:paraId="6A84523C" w14:textId="64F90FDD" w:rsidR="000B63FB" w:rsidRPr="00506ABA" w:rsidRDefault="000B63FB" w:rsidP="00B8486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</w:t>
            </w:r>
            <w:r w:rsidRPr="00506A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ozor: výkon 71639 </w:t>
            </w:r>
            <w:r w:rsidRPr="00506ABA">
              <w:rPr>
                <w:rFonts w:ascii="Arial" w:hAnsi="Arial" w:cs="Arial"/>
                <w:color w:val="333333"/>
                <w:sz w:val="16"/>
                <w:szCs w:val="16"/>
                <w:shd w:val="clear" w:color="auto" w:fill="E9ECF1"/>
              </w:rPr>
              <w:t xml:space="preserve">ENDOSKOPICKÁ OPERACE V NOSNÍ DUTINĚ </w:t>
            </w:r>
            <w:hyperlink r:id="rId28" w:history="1">
              <w:proofErr w:type="spellStart"/>
              <w:proofErr w:type="gramStart"/>
              <w:r w:rsidRPr="00506ABA">
                <w:rPr>
                  <w:rStyle w:val="Hypertextovodkaz"/>
                  <w:rFonts w:ascii="Arial" w:hAnsi="Arial" w:cs="Arial"/>
                  <w:sz w:val="16"/>
                  <w:szCs w:val="16"/>
                </w:rPr>
                <w:t>Rozdil</w:t>
              </w:r>
              <w:proofErr w:type="spellEnd"/>
              <w:r w:rsidRPr="00506ABA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- Zdravotní</w:t>
              </w:r>
              <w:proofErr w:type="gramEnd"/>
              <w:r w:rsidRPr="00506ABA">
                <w:rPr>
                  <w:rStyle w:val="Hypertextovodkaz"/>
                  <w:rFonts w:ascii="Arial" w:hAnsi="Arial" w:cs="Arial"/>
                  <w:sz w:val="16"/>
                  <w:szCs w:val="16"/>
                </w:rPr>
                <w:t xml:space="preserve"> výkony</w:t>
              </w:r>
            </w:hyperlink>
            <w:r w:rsidRPr="00506A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se obsahově od roku 2027 mění nově ZUM ano, ostatní výkony (zevní i </w:t>
            </w:r>
            <w:proofErr w:type="spellStart"/>
            <w:r w:rsidRPr="00506A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endonasální</w:t>
            </w:r>
            <w:proofErr w:type="spellEnd"/>
            <w:r w:rsidRPr="00506A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) je ev. v případě potřeby možno nově zavést ZUM položku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výkon paradoxně nemá zavedeny položky ZUM?</w:t>
            </w:r>
          </w:p>
          <w:p w14:paraId="39E810E6" w14:textId="77777777" w:rsidR="000B63FB" w:rsidRPr="00506ABA" w:rsidRDefault="000B63FB" w:rsidP="00B8486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06A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OF 2x za den? je předpoklad, že může být na obou stranách, nebo 2 stenty na jedné straně? Platí zde pravidlo </w:t>
            </w:r>
            <w:r w:rsidRPr="00506A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párových orgánů tzn. stačí </w:t>
            </w:r>
            <w:r w:rsidRPr="00506A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OF 1x/den a vykázat s výkonem laterality</w:t>
            </w:r>
          </w:p>
          <w:p w14:paraId="3F942744" w14:textId="77777777" w:rsidR="000B63FB" w:rsidRDefault="000B63FB" w:rsidP="00B8486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06AB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Přístroje: jsou všechny uvedené skutečně potřeba, budou požadovány při nasmlouvání.</w:t>
            </w:r>
          </w:p>
          <w:p w14:paraId="47DA4144" w14:textId="77777777" w:rsidR="000B63FB" w:rsidRDefault="000B63FB" w:rsidP="00B8486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8486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návrhu chybí vyčíslení ekonomického dopadu. Výkon má omezením "H/SH", nelze predikovat vliv na CZ-DRG, finanční dopad nelze stanovit</w:t>
            </w:r>
          </w:p>
          <w:p w14:paraId="794D39A3" w14:textId="77777777" w:rsidR="000B63FB" w:rsidRPr="00506ABA" w:rsidRDefault="000B63FB" w:rsidP="00B8486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06ABA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Předkládaný návrh neobsahuje bližší informace o stentu/stentech. Jedná se již o registrovaný ZP se stanovenou úhrad</w:t>
            </w:r>
            <w:r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ou?</w:t>
            </w:r>
            <w:r w:rsidRPr="00506ABA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Jaká je úhrada? </w:t>
            </w:r>
          </w:p>
          <w:p w14:paraId="45C38194" w14:textId="10F099E9" w:rsidR="000B63FB" w:rsidRPr="00B84869" w:rsidRDefault="000B63FB" w:rsidP="00B8486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506ABA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Vzhledem k tomu, že nejsou stenty uvedené v ZUM je jejich cena nižší než 1000 Kč? Bude mít výkon povoleno vykazování ZUM?</w:t>
            </w:r>
            <w:r w:rsidRPr="00506ABA"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7681890E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A023D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9C6D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71748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VIDEOENDOSKOPICKÝ ASISTOVANÝ A VIDEOENDOSKOPICKÝ VÝKON V OTORINOLARYNGOLOGII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495C5" w14:textId="05EAD5E3" w:rsidR="000B63FB" w:rsidRPr="004E6652" w:rsidRDefault="000B63FB" w:rsidP="009C68F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E66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Vhodné upravit název –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matoucí, </w:t>
            </w:r>
            <w:r w:rsidRPr="004E66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dle zmíněných indikací se týká se hl. zevního krku </w:t>
            </w:r>
            <w:proofErr w:type="gramStart"/>
            <w:r w:rsidRPr="004E66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  využití</w:t>
            </w:r>
            <w:proofErr w:type="gramEnd"/>
            <w:r w:rsidRPr="004E66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u primárně </w:t>
            </w:r>
            <w:proofErr w:type="spellStart"/>
            <w:r w:rsidRPr="004E66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neendoskopických</w:t>
            </w:r>
            <w:proofErr w:type="spellEnd"/>
            <w:r w:rsidRPr="004E66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zevních </w:t>
            </w:r>
            <w:proofErr w:type="gramStart"/>
            <w:r w:rsidRPr="004E66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výkonů- odpovídá</w:t>
            </w:r>
            <w:proofErr w:type="gramEnd"/>
            <w:r w:rsidRPr="004E66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tomu i obsah a rozsah výkonu a přístrojové vybavení,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nutné </w:t>
            </w:r>
            <w:r w:rsidRPr="004E66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vymezit jasně kritéria, kdy se bude přičítat (</w:t>
            </w:r>
            <w:r w:rsidRPr="004E6652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optimálně konkrétní výkony, ke kterým se přičítá</w:t>
            </w:r>
            <w:r w:rsidRPr="004E665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).</w:t>
            </w:r>
          </w:p>
          <w:p w14:paraId="3931411C" w14:textId="4E8AB141" w:rsidR="000B63FB" w:rsidRPr="004E6652" w:rsidRDefault="000B63FB" w:rsidP="009C68F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Ze seznamu přístrojů odebrat vybavení s cenou pod 50 tis. Kč, jedná se o zbytečnou administrativní zátěž</w:t>
            </w:r>
            <w:r w:rsidRPr="004E66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2F06F52C" w14:textId="77777777" w:rsidR="000B63FB" w:rsidRPr="00F6197A" w:rsidRDefault="000B63FB" w:rsidP="00BB58B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důvodu změnového řízení uvedeno, že to nový přístrojový výkon, tzn. </w:t>
            </w:r>
            <w:proofErr w:type="spell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přičítací</w:t>
            </w:r>
            <w:proofErr w:type="spellEnd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 základním výkonům??, ale důvody využití </w:t>
            </w:r>
            <w:proofErr w:type="spell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videoendoskopie</w:t>
            </w:r>
            <w:proofErr w:type="spellEnd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při op. výkonech můžou být i edukační! (tedy nemedicínské) a navíc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</w:t>
            </w: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ORL </w:t>
            </w:r>
            <w:proofErr w:type="spell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obl</w:t>
            </w:r>
            <w:proofErr w:type="spellEnd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již </w:t>
            </w:r>
            <w:r w:rsidRPr="00F6197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řada endoskopických výkonů existuje,</w:t>
            </w:r>
          </w:p>
          <w:p w14:paraId="413507F2" w14:textId="414668D5" w:rsidR="000B63FB" w:rsidRPr="00F6197A" w:rsidRDefault="000B63FB" w:rsidP="00BB58BE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SZV je také zaveden </w:t>
            </w: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výkon 76801 POUŽITÍ TELEVIZNÍHO ŘETĚZCE PŘI ENDOSKOPICKÉM VÝKONU Á 10 MINUT  </w:t>
            </w:r>
            <w:hyperlink r:id="rId29" w:history="1">
              <w:proofErr w:type="gramStart"/>
              <w:r w:rsidRPr="00F6197A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F6197A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</w:t>
            </w: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db</w:t>
            </w:r>
            <w:proofErr w:type="spellEnd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999, dle popisu využití ke „kontrole endoskopického výkonu při užití rigidního či flexibilního </w:t>
            </w:r>
            <w:proofErr w:type="spell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endoskopu“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tzn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nutná </w:t>
            </w:r>
            <w:r w:rsidRPr="005E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</w:t>
            </w:r>
            <w:r w:rsidRPr="005E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akázaná kombinace s výkonem 76801?</w:t>
            </w: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406A33BA" w14:textId="071088B4" w:rsidR="000B63FB" w:rsidRPr="005E26DC" w:rsidRDefault="000B63FB" w:rsidP="006E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 RL u</w:t>
            </w: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vedeno, že technologie vhodně doplňuje i mikrochirurgické techniky (hl. pro chronický středoušní </w:t>
            </w:r>
            <w:proofErr w:type="gram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zánět)-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tzn. je </w:t>
            </w: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 vyspecifikovat situace/výkony, </w:t>
            </w:r>
            <w:r w:rsidRPr="005E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kdy s využitím </w:t>
            </w:r>
            <w:proofErr w:type="spellStart"/>
            <w:r w:rsidRPr="005E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mikorchirurgické</w:t>
            </w:r>
            <w:proofErr w:type="spellEnd"/>
            <w:r w:rsidRPr="005E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techniky potřebná </w:t>
            </w:r>
            <w:proofErr w:type="spellStart"/>
            <w:r w:rsidRPr="005E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videoendoskopická</w:t>
            </w:r>
            <w:proofErr w:type="spellEnd"/>
            <w:r w:rsidRPr="005E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asistence.</w:t>
            </w: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Mimo jiné mikrochirurgie se provádí i v </w:t>
            </w:r>
            <w:proofErr w:type="spell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obl</w:t>
            </w:r>
            <w:proofErr w:type="spellEnd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laryngu a </w:t>
            </w:r>
            <w:proofErr w:type="spell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hypofaryngu</w:t>
            </w:r>
            <w:proofErr w:type="spellEnd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nejspíše přičítán mikroskop k např. přímé </w:t>
            </w:r>
            <w:proofErr w:type="gram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laryngoskopii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 zde</w:t>
            </w:r>
            <w:proofErr w:type="gramEnd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</w:t>
            </w: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ale kalkulován rigidní endoskop, tzn. že se jedná o endoskopickou techniku a je možno vykázat 76801.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..</w:t>
            </w:r>
            <w:proofErr w:type="gramEnd"/>
            <w:r w:rsidRPr="005E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nutné vyjasnit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7A99A8A1" w14:textId="5B6A88DF" w:rsidR="000B63FB" w:rsidRPr="00F6197A" w:rsidRDefault="000B63FB" w:rsidP="006E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Obl</w:t>
            </w:r>
            <w:proofErr w:type="spellEnd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nosu a VDN množství endoskopických výkonů. Rigidní </w:t>
            </w:r>
            <w:proofErr w:type="spell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ezofagoskopie</w:t>
            </w:r>
            <w:proofErr w:type="spellEnd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též kalkulován rigidní endoskop.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..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nutné vyjasnit</w:t>
            </w:r>
          </w:p>
          <w:p w14:paraId="64193A6C" w14:textId="6C391CC0" w:rsidR="000B63FB" w:rsidRDefault="000B63FB" w:rsidP="006E0C0D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obsahu výkonu je uvedeno, že se to týká endoskopických i </w:t>
            </w:r>
            <w:proofErr w:type="spellStart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neendoskopických</w:t>
            </w:r>
            <w:proofErr w:type="spellEnd"/>
            <w:r w:rsidRPr="00F6197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výkonů! Nutná úprava, k primárně endoskopickým výkonům je možno přičítat</w:t>
            </w:r>
            <w:r w:rsidRPr="00F6197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76801!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viz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výše  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5E26D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nutné vyjasnit</w:t>
            </w:r>
          </w:p>
          <w:p w14:paraId="3833505C" w14:textId="77777777" w:rsidR="000B63FB" w:rsidRDefault="000B63FB" w:rsidP="00C25FB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</w:t>
            </w:r>
            <w:r w:rsidRPr="005E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co se opírá tvrzení nižších nákladů? J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  <w:r w:rsidRPr="005E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 </w:t>
            </w:r>
            <w:proofErr w:type="spellStart"/>
            <w:r w:rsidRPr="005E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přičítací</w:t>
            </w:r>
            <w:proofErr w:type="spellEnd"/>
            <w:r w:rsidRPr="005E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tzn. dražší výkon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také </w:t>
            </w:r>
            <w:r w:rsidRPr="005E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je potřeba počítat s možnou potřebou konverze na klasický zevní výkon – lze dokonce předpokládat, že bude na počátku častější. Má být potom vykazován </w:t>
            </w:r>
            <w:proofErr w:type="spellStart"/>
            <w:r w:rsidRPr="005E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videoendoskopicky</w:t>
            </w:r>
            <w:proofErr w:type="spellEnd"/>
            <w:r w:rsidRPr="005E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asistovaný výkon, i když byl výkon dokončen „klasickou“ zevní cestou?</w:t>
            </w:r>
          </w:p>
          <w:p w14:paraId="5769A0FC" w14:textId="0A51CA94" w:rsidR="000B63FB" w:rsidRPr="004E6652" w:rsidRDefault="000B63FB" w:rsidP="00A97E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E6652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OM H, chybí časová dotace, bodové ohodnocení, </w:t>
            </w:r>
            <w:r w:rsidRPr="004E665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nelze odhadnout ekonom. dopad.</w:t>
            </w:r>
          </w:p>
          <w:p w14:paraId="7ED539DF" w14:textId="1E9F3428" w:rsidR="000B63FB" w:rsidRPr="004E6652" w:rsidRDefault="000B63FB" w:rsidP="004E6652">
            <w:pPr>
              <w:spacing w:after="0" w:line="240" w:lineRule="auto"/>
              <w:ind w:left="98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E665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ZUM</w:t>
            </w:r>
          </w:p>
          <w:p w14:paraId="4BAA810B" w14:textId="08EBC177" w:rsidR="000B63FB" w:rsidRPr="004E6652" w:rsidRDefault="000B63FB" w:rsidP="00A97E08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</w:pPr>
            <w:r w:rsidRPr="004E6652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M4438Klipy </w:t>
            </w:r>
            <w:proofErr w:type="gramStart"/>
            <w:r w:rsidRPr="004E6652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titanové - Počet</w:t>
            </w:r>
            <w:proofErr w:type="gramEnd"/>
            <w:r w:rsidRPr="004E6652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v ÚK přibližně 63 ks. Úhrada 27,54 - 8582,35 Kč</w:t>
            </w:r>
            <w:r w:rsidRPr="004E6652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br/>
              <w:t xml:space="preserve">M1370Systém drenážní </w:t>
            </w:r>
            <w:proofErr w:type="spellStart"/>
            <w:proofErr w:type="gramStart"/>
            <w:r w:rsidRPr="004E6652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trojkomorový</w:t>
            </w:r>
            <w:proofErr w:type="spellEnd"/>
            <w:r w:rsidRPr="004E6652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- počet</w:t>
            </w:r>
            <w:proofErr w:type="gramEnd"/>
            <w:r w:rsidRPr="004E6652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v </w:t>
            </w:r>
            <w:proofErr w:type="spellStart"/>
            <w:r w:rsidRPr="004E6652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úk</w:t>
            </w:r>
            <w:proofErr w:type="spellEnd"/>
            <w:r w:rsidRPr="004E6652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 xml:space="preserve"> 5 ks. Úhrada 1463,40 - 1791,07 Kč</w:t>
            </w:r>
          </w:p>
          <w:p w14:paraId="703E40C1" w14:textId="77777777" w:rsidR="000B63FB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E6652">
              <w:rPr>
                <w:rFonts w:ascii="Arial" w:eastAsia="Times New Roman" w:hAnsi="Arial" w:cs="Arial"/>
                <w:b/>
                <w:bCs/>
                <w:sz w:val="16"/>
                <w:szCs w:val="16"/>
                <w:highlight w:val="lightGray"/>
                <w:u w:val="single"/>
                <w:lang w:eastAsia="cs-CZ"/>
              </w:rPr>
              <w:t>Nutno vyjasnit použití ZUM! – nejsou již uvedeny v </w:t>
            </w:r>
            <w:proofErr w:type="spellStart"/>
            <w:r w:rsidRPr="004E6652">
              <w:rPr>
                <w:rFonts w:ascii="Arial" w:eastAsia="Times New Roman" w:hAnsi="Arial" w:cs="Arial"/>
                <w:b/>
                <w:bCs/>
                <w:sz w:val="16"/>
                <w:szCs w:val="16"/>
                <w:highlight w:val="lightGray"/>
                <w:u w:val="single"/>
                <w:lang w:eastAsia="cs-CZ"/>
              </w:rPr>
              <w:t>primovýkonech</w:t>
            </w:r>
            <w:proofErr w:type="spellEnd"/>
            <w:r w:rsidRPr="004E6652">
              <w:rPr>
                <w:rFonts w:ascii="Arial" w:eastAsia="Times New Roman" w:hAnsi="Arial" w:cs="Arial"/>
                <w:b/>
                <w:bCs/>
                <w:sz w:val="16"/>
                <w:szCs w:val="16"/>
                <w:highlight w:val="lightGray"/>
                <w:u w:val="single"/>
                <w:lang w:eastAsia="cs-CZ"/>
              </w:rPr>
              <w:t xml:space="preserve"> ke kterým by se tento nový výkon přičítal</w:t>
            </w:r>
            <w:r w:rsidRPr="004E6652">
              <w:rPr>
                <w:rFonts w:ascii="Arial" w:eastAsia="Times New Roman" w:hAnsi="Arial" w:cs="Arial"/>
                <w:sz w:val="16"/>
                <w:szCs w:val="16"/>
                <w:highlight w:val="lightGray"/>
                <w:lang w:eastAsia="cs-CZ"/>
              </w:rPr>
              <w:t>???</w:t>
            </w:r>
          </w:p>
          <w:p w14:paraId="7418CD1B" w14:textId="2ACF5D62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2B7B914E" w14:textId="77777777" w:rsidTr="00BA01D7">
        <w:trPr>
          <w:trHeight w:val="56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73CED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694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71750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AUTOFLORESCENČNÍ ZOBRAZENÍ V ORL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504480" w14:textId="07693A9A" w:rsidR="000B63FB" w:rsidRDefault="000B63FB" w:rsidP="004E665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Nemá být sdíleno s odborností 704?</w:t>
            </w:r>
          </w:p>
          <w:p w14:paraId="7449362D" w14:textId="5A38F70A" w:rsidR="000B63FB" w:rsidRDefault="000B63FB" w:rsidP="00485B8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Jak byla péče vykazována doposud,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pokud </w:t>
            </w: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zástupně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tak jakými výkony ze SZV</w:t>
            </w: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? </w:t>
            </w:r>
          </w:p>
          <w:p w14:paraId="0896C6A5" w14:textId="77777777" w:rsidR="000B63FB" w:rsidRPr="00520D6F" w:rsidRDefault="000B63FB" w:rsidP="00485B8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Dle pozn. se jedná o intraoperační zobrazení příštítných tělísek, - „přístrojové zobrazení</w:t>
            </w:r>
            <w:proofErr w:type="gramStart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“  -</w:t>
            </w:r>
            <w:proofErr w:type="gramEnd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vizuální identifikace příštítných tělísek nemusí být jednoduchá, ale znamená to, že bude vykazovaný ke všem op. štítné </w:t>
            </w:r>
            <w:proofErr w:type="spellStart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žl</w:t>
            </w:r>
            <w:proofErr w:type="spellEnd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.? 51125,51127, operacím příštítných tělísek? 51121, 51131 a centrálním krčním disekcím? 71749, opět nárůst nákladů na samotný výkon → </w:t>
            </w:r>
            <w:r w:rsidRPr="00520D6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nutné vymezit indikace.</w:t>
            </w:r>
          </w:p>
          <w:p w14:paraId="2132C32F" w14:textId="77777777" w:rsidR="000B63FB" w:rsidRDefault="000B63FB" w:rsidP="00485B8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aktuálně se týká jen příštítných tělísek? – proč toto není uvedeno v názvu, asi bych doporučovala </w:t>
            </w: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vizuální identifikace příštítných tělísek je součástí výkonů 51125, 51127, 51121, 51131, v rámci výkonu 71749 bloková disekce krčních uzlin uvedena podmínka vizualizace příštítných tělísek není </w:t>
            </w:r>
          </w:p>
          <w:p w14:paraId="49256486" w14:textId="2D26F682" w:rsidR="000B63FB" w:rsidRDefault="000B63FB" w:rsidP="00485B8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Dle popisu „využití specializovaného kamerového nebo </w:t>
            </w:r>
            <w:proofErr w:type="spellStart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sondového</w:t>
            </w:r>
            <w:proofErr w:type="spellEnd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systému“ - v přístrojích není uvedeno</w:t>
            </w:r>
          </w:p>
          <w:p w14:paraId="1DFA14BD" w14:textId="77777777" w:rsidR="000B63FB" w:rsidRDefault="000B63FB" w:rsidP="00485B8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OF 1/den, 4/rok – roční frekvenční omezení se zdá nadhodnoceno.</w:t>
            </w:r>
          </w:p>
          <w:p w14:paraId="0EB7E736" w14:textId="60EDCDB9" w:rsidR="000B63FB" w:rsidRPr="00520D6F" w:rsidRDefault="000B63FB" w:rsidP="00485B8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Jako alternativa uváděno využití ICG zobrazení hodnotící </w:t>
            </w:r>
            <w:proofErr w:type="spellStart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perfúzi</w:t>
            </w:r>
            <w:proofErr w:type="spellEnd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příštítných tělísek – existuje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takový </w:t>
            </w: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výkon? (ICG s </w:t>
            </w:r>
            <w:proofErr w:type="spellStart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indokyaninovou</w:t>
            </w:r>
            <w:proofErr w:type="spellEnd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zelení) Na jakém základě je stanoveno, že je nový výkon méně nákladný? (pozn: předoperační zobrazení = sono, </w:t>
            </w:r>
            <w:proofErr w:type="spellStart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scinti</w:t>
            </w:r>
            <w:proofErr w:type="spellEnd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PET/</w:t>
            </w:r>
            <w:proofErr w:type="gramStart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CT,  </w:t>
            </w:r>
            <w:proofErr w:type="spellStart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scinti</w:t>
            </w:r>
            <w:proofErr w:type="spellEnd"/>
            <w:proofErr w:type="gramEnd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příštítných tělísek 47153, jiné zobrazení specificky pro příštítná tělíska v SZV není)</w:t>
            </w:r>
          </w:p>
          <w:p w14:paraId="471EAE83" w14:textId="50529FA0" w:rsidR="000B63FB" w:rsidRPr="00520D6F" w:rsidRDefault="000B63FB" w:rsidP="00F549C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→</w:t>
            </w: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Tzn. Vydefinování výkonu je nedostačující. Chybí informace o tom, kdo může výkon provádět a (jestli) má splňovat nějaké specifické podmínky (L3/L2/J1, </w:t>
            </w:r>
            <w:proofErr w:type="spellStart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spec</w:t>
            </w:r>
            <w:proofErr w:type="spellEnd"/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kurz, funkční licence), jaký </w:t>
            </w:r>
            <w:r w:rsidRPr="001D69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přístroj a v jaké ceně je nutný k provedení, </w:t>
            </w:r>
            <w:r w:rsidRPr="00D76A1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highlight w:val="yellow"/>
                <w:lang w:eastAsia="cs-CZ"/>
              </w:rPr>
              <w:t>zda sonda/kamera jsou součástí přístroje, nebo jednorázově spotřebovávaný ZUM.</w:t>
            </w:r>
            <w:r w:rsidRPr="001D69A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Chybí informace, o kolik tato zobrazovací metoda zákrok prodraží oproti alternativní technice s kontrastní látkou</w:t>
            </w: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(uvedeno pouze, že se jedná o ekonomicky náročnější variantu). Chybí dostatečné odůvodnění a posouzení medicínské efektivity, včetně informace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</w:t>
            </w:r>
            <w:r w:rsidRPr="00520D6F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kdy a proč (ne)používat "novou" metodu a kdy "starou".</w:t>
            </w:r>
          </w:p>
          <w:p w14:paraId="3DF6432B" w14:textId="5868E9B4" w:rsidR="000B63FB" w:rsidRPr="00B726DC" w:rsidRDefault="000B63FB" w:rsidP="004E665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20D6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návrhu chybí vyčíslení ekonomického dopadu. Výkon má omezením "H/SH", nelze predikovat vliv na CZ-DRG, finanční dopad nelze stanovit.</w:t>
            </w:r>
          </w:p>
        </w:tc>
      </w:tr>
      <w:tr w:rsidR="000B63FB" w:rsidRPr="00B726DC" w14:paraId="08DA2AAD" w14:textId="77777777" w:rsidTr="000B63FB">
        <w:trPr>
          <w:trHeight w:val="56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2182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5809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71778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DIAGNOSTICKÁ SIALOENDOSKOPIE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C3C42" w14:textId="77777777" w:rsidR="000B63FB" w:rsidRDefault="000B63FB" w:rsidP="001D69A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Jak byla péče vykazována doposud??</w:t>
            </w:r>
          </w:p>
          <w:p w14:paraId="192E14F2" w14:textId="249976B4" w:rsidR="000B63FB" w:rsidRPr="00D76A19" w:rsidRDefault="000B63FB" w:rsidP="008030F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76A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 xml:space="preserve">Z jakého důvodu je OF 2xd, je tím myšleno endoskopické vyšetření příušní a </w:t>
            </w:r>
            <w:proofErr w:type="spellStart"/>
            <w:r w:rsidRPr="00D76A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submandibulární</w:t>
            </w:r>
            <w:proofErr w:type="spellEnd"/>
            <w:r w:rsidRPr="00D76A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žlázy v jednom dni?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J</w:t>
            </w:r>
            <w:r w:rsidRPr="00D76A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 to vůbec </w:t>
            </w:r>
            <w:proofErr w:type="gramStart"/>
            <w:r w:rsidRPr="00D76A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pravděpodobné?,</w:t>
            </w:r>
            <w:proofErr w:type="gramEnd"/>
            <w:r w:rsidRPr="00D76A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nebo je to z důvodu principu párového orgánu?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Upozorňuje, že </w:t>
            </w:r>
            <w:r w:rsidRPr="00D76A19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vykázání výkonů laterality umožní vykázání pro obě strany i s OF 1x/den tzn.- OF 4/měsíc, 8/rok se zdá nahodnocené ?? diskuse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nutná</w:t>
            </w:r>
          </w:p>
          <w:p w14:paraId="6666E4A0" w14:textId="16E992FA" w:rsidR="000B63FB" w:rsidRPr="00B726DC" w:rsidRDefault="000B63FB" w:rsidP="001D69A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OM H? – bude v CA (u dětí asi ano)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 J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e záměr pro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JPL?,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dle popisu/odborné literatury se jeví, že je prováděno v LA, nebylo </w:t>
            </w:r>
            <w:r w:rsidRPr="00D76A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by lépe BOM?</w:t>
            </w:r>
          </w:p>
          <w:p w14:paraId="674E077E" w14:textId="77777777" w:rsidR="000B63FB" w:rsidRPr="00184E53" w:rsidRDefault="000B63FB" w:rsidP="00D76A1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popisu výkonu ustanovení "</w:t>
            </w:r>
            <w:r w:rsidRPr="00184E5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u w:val="single"/>
                <w:lang w:eastAsia="cs-CZ"/>
              </w:rPr>
              <w:t xml:space="preserve">je součástí terapeutické </w:t>
            </w:r>
            <w:proofErr w:type="spellStart"/>
            <w:r w:rsidRPr="00184E5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u w:val="single"/>
                <w:lang w:eastAsia="cs-CZ"/>
              </w:rPr>
              <w:t>sialonedokopie</w:t>
            </w:r>
            <w:proofErr w:type="spellEnd"/>
            <w:r w:rsidRPr="00184E5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u w:val="single"/>
                <w:lang w:eastAsia="cs-CZ"/>
              </w:rPr>
              <w:t xml:space="preserve"> 717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76" nahradit "</w:t>
            </w:r>
            <w:r w:rsidRPr="00184E5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je vykaz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o</w:t>
            </w:r>
            <w:r w:rsidRPr="00184E53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cs-CZ"/>
              </w:rPr>
              <w:t>váno samostatně výkonem 71776"</w:t>
            </w:r>
          </w:p>
          <w:p w14:paraId="13548CCA" w14:textId="32077AAA" w:rsidR="000B63FB" w:rsidRPr="00184E53" w:rsidRDefault="000B63FB" w:rsidP="00D76A1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Jak se bude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řešit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když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bude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diagnostika rovnou spojena s léčbou?? – odstranění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sialolitu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jak bude péče v</w:t>
            </w:r>
            <w:r w:rsidRPr="00184E5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ykazována? </w:t>
            </w:r>
          </w:p>
          <w:p w14:paraId="0A80C38A" w14:textId="79028AE4" w:rsidR="000B63FB" w:rsidRPr="00B726DC" w:rsidRDefault="000B63FB" w:rsidP="00D76A1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84E5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návrhu chybí vyčíslení ekonomického dopadu. Výkon má omezením "H", nelze predikovat vliv na CZ-DRG, finanční dopad nelze stanovit</w:t>
            </w:r>
          </w:p>
        </w:tc>
      </w:tr>
      <w:tr w:rsidR="000B63FB" w:rsidRPr="00B726DC" w14:paraId="4CB050D4" w14:textId="77777777" w:rsidTr="00BA01D7">
        <w:trPr>
          <w:trHeight w:val="20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3E26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701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13BB3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71776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TERAPEUTICKÁ SIALOENDOSKOPIE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265805" w14:textId="77777777" w:rsidR="000B63FB" w:rsidRDefault="000B63FB" w:rsidP="00184E5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Jak byla péče vykazována doposud??</w:t>
            </w:r>
          </w:p>
          <w:p w14:paraId="6CF2477F" w14:textId="547F653C" w:rsidR="000B63FB" w:rsidRPr="00B726DC" w:rsidRDefault="000B63FB" w:rsidP="00184E5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Nemá být sdíleno s odborností 704?</w:t>
            </w:r>
          </w:p>
          <w:p w14:paraId="3FC9DAA6" w14:textId="77777777" w:rsidR="000B63FB" w:rsidRDefault="000B63FB" w:rsidP="00184E5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V popisu výkonu nahradit "návaznosti ne předchozí " za "návaznosti na předchozí "</w:t>
            </w:r>
          </w:p>
          <w:p w14:paraId="7C9CAA27" w14:textId="6711111E" w:rsidR="000B63FB" w:rsidRDefault="000B63FB" w:rsidP="00184E5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Výkon může být proveden samostatně nebo v návaznosti na předchozí diagnostickou 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sialoendoskopii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???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Ale o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bsahy výkonů se překrývají (nelze je vykazovat současně při aktuálním popisu obou výkonů a je to vůbec pravděpodobné, že by byl proveden bez diagnostické fáze?)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→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Doporuču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jeme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úprava obsahu terapeutické sialoendoskopie, </w:t>
            </w:r>
            <w:r w:rsidRPr="00184E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ve smyslu </w:t>
            </w:r>
            <w:proofErr w:type="spellStart"/>
            <w:r w:rsidRPr="00184E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přičítacím</w:t>
            </w:r>
            <w:proofErr w:type="spellEnd"/>
            <w:r w:rsidRPr="00184E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k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  <w:r w:rsidRPr="00184E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iagnostickému </w:t>
            </w:r>
            <w:r w:rsidRPr="00184E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výkonu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při naplnění obsahu výkonu, tj. extrakce konkrementu, dilataci vývodu nebo zavedení stentu. Druhá možnost řešení zakázaná kombinace v jednom dni, aktuálně se obsahy výkonů překrývají. Pak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nutná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úprava protikladu v </w:t>
            </w:r>
            <w:proofErr w:type="gram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textu - uvedeno</w:t>
            </w:r>
            <w:proofErr w:type="gram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, že se provede samostatně nebo v návaznosti na výkon 71778.</w:t>
            </w:r>
          </w:p>
          <w:p w14:paraId="266AC79A" w14:textId="77777777" w:rsidR="000B63FB" w:rsidRDefault="000B63FB" w:rsidP="00184E5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Není OF ani OM (předpoklád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áme OM H j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ako diagnostická sialoendoskopie, nebo BOM viz výše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připomínka?</w:t>
            </w:r>
          </w:p>
          <w:p w14:paraId="496EB1F4" w14:textId="77777777" w:rsidR="000B63FB" w:rsidRDefault="000B63FB" w:rsidP="00184E5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84E5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</w:t>
            </w:r>
            <w:proofErr w:type="spellStart"/>
            <w:r w:rsidRPr="00184E5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ZUMové</w:t>
            </w:r>
            <w:proofErr w:type="spellEnd"/>
            <w:r w:rsidRPr="00184E5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položce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není nic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uvedeno ?je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to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záměr </w:t>
            </w:r>
            <w:r w:rsidRPr="00184E5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např.</w:t>
            </w:r>
            <w:proofErr w:type="gramEnd"/>
            <w:r w:rsidRPr="00184E5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stenty? Nejsou v číselníku?</w:t>
            </w:r>
          </w:p>
          <w:p w14:paraId="0FD2F4FC" w14:textId="3C19EB8F" w:rsidR="000B63FB" w:rsidRDefault="000B63FB" w:rsidP="00184E5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184E5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 návrhu chybí vyčíslení ekonomického dopadu. Výkon má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nejspíše </w:t>
            </w:r>
            <w:r w:rsidRPr="00184E53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omezení "H", nelze predikovat vliv na CZ-DRG, finanční dopad nelze stanovit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.</w:t>
            </w:r>
          </w:p>
          <w:p w14:paraId="57E6CF6C" w14:textId="36ADB1C9" w:rsidR="000B63FB" w:rsidRPr="00184E53" w:rsidRDefault="000B63FB" w:rsidP="00184E53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4731EBAE" w14:textId="77777777" w:rsidTr="00BA01D7">
        <w:trPr>
          <w:trHeight w:val="186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9B2C1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701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528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71112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AUDIOMETRICKÝ SCREENING SLUCHU PŘEDŠKOLNÍHO DÍTĚTE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názvu výkonu, popisu, obsahu, přístrojů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5A938C" w14:textId="3DB28AA5" w:rsidR="000B63FB" w:rsidRDefault="000B63FB" w:rsidP="000E5B1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Dochází k </w:t>
            </w:r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rozšíření věkové hranice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nově až </w:t>
            </w:r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5-7 let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(nyní 5 let) – ale Metodika ve Věstníku MZČR z r. 2018 uvádí SC v 5 letech – nutný soulad.</w:t>
            </w:r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3A21266C" w14:textId="5B8DAE56" w:rsidR="000B63FB" w:rsidRDefault="000B63FB" w:rsidP="000E5B1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Při „otevření“ RL nutno upřesnit a </w:t>
            </w:r>
            <w:r w:rsidRPr="00792FA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 xml:space="preserve">ukotvit zakázané kombinace </w:t>
            </w:r>
            <w:proofErr w:type="gramStart"/>
            <w:r w:rsidRPr="00792FA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s</w:t>
            </w:r>
            <w:proofErr w:type="gramEnd"/>
            <w:r w:rsidRPr="00792FA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 xml:space="preserve"> klin. vyšetřeními ev. zákaz vykazování dalších </w:t>
            </w:r>
            <w:proofErr w:type="gramStart"/>
            <w:r w:rsidRPr="00792FA7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výkonů</w:t>
            </w:r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aktuálně není jasné </w:t>
            </w:r>
          </w:p>
          <w:p w14:paraId="244A086C" w14:textId="4AE31AC4" w:rsidR="000B63FB" w:rsidRPr="00B726DC" w:rsidRDefault="000B63FB" w:rsidP="00BE7E4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Aaudiometr</w:t>
            </w:r>
            <w:proofErr w:type="spellEnd"/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ani příslušenství nevyužito 100 % času výkonu – </w:t>
            </w:r>
            <w:r w:rsidRPr="00BE7E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odstranit nebo snížit na 0,5 c</w:t>
            </w:r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ož bylo v původn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í</w:t>
            </w:r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 RL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ideálně z</w:t>
            </w:r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přístrojového vybavení odebrat položku "</w:t>
            </w:r>
            <w:proofErr w:type="gramStart"/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A002499 - Příslušenství</w:t>
            </w:r>
            <w:proofErr w:type="gramEnd"/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 audiometrickému" v detailu této položky je uvedeno, že se jedná o </w:t>
            </w:r>
            <w:r w:rsidRPr="00BE7E49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tichou odhlučněnou komoru, která je dle vyhlášky 92/2012 Sb., část B, odst. 1.33 povinnou součástí ORL ambulance</w:t>
            </w:r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která chce provádět audiologické vyšetření. Náklady na její provoz jsou započteny v minutové režii odbornosti. </w:t>
            </w:r>
            <w:r w:rsidRPr="00BE7E49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Ze stejného důvodu odebrat i položku</w:t>
            </w:r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M0288- Audiometr</w:t>
            </w:r>
            <w:proofErr w:type="gramEnd"/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klinický v ceně 260 000,-, neboť uvedený bod vyhlášky 92/2012 Sb. uvádí: "Pokud není audiologické vyšetření zajištěno na jiném pracovišti zdravotnického zařízení nebo smluvně ve zdravotnickém zařízení jiného poskytovatele, zřizuje se tichá komora vybavená audiometrem." = náklady na audiometr, který je součástí tiché komory, jsou také započítány v minutové režii odbornosti.</w:t>
            </w:r>
            <w:r w:rsidRPr="000E5B1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44C94655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B40E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306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513A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36077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ASYNCHRONNÍ DISTANČNÍ ODBORNÁ KONZULTACE V DĚTSKÉ PSYCHIATRII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EF1673" w14:textId="5BAB9A00" w:rsidR="000B63FB" w:rsidRPr="00D539E6" w:rsidRDefault="000B63FB" w:rsidP="00D539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Jde o administrativní činnost, čas lékaře tato komunikace nešetří, je </w:t>
            </w:r>
            <w:proofErr w:type="spellStart"/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otazný</w:t>
            </w:r>
            <w:proofErr w:type="spellEnd"/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přínos pro pacienta/rodiče,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navíc </w:t>
            </w:r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za existence mnoha možností pro vykázání péče (fyzicky kl. vyšetření, distanční a telefonické možnosti)  </w:t>
            </w:r>
          </w:p>
          <w:p w14:paraId="459AE678" w14:textId="3294A7CB" w:rsidR="000B63FB" w:rsidRPr="00D539E6" w:rsidRDefault="000B63FB" w:rsidP="00D539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 SZV již zavedeny výkony:</w:t>
            </w:r>
          </w:p>
          <w:p w14:paraId="6250AFC8" w14:textId="77777777" w:rsidR="000B63FB" w:rsidRPr="00D539E6" w:rsidRDefault="000B63FB" w:rsidP="00D539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36073 </w:t>
            </w:r>
            <w:hyperlink r:id="rId30" w:history="1">
              <w:proofErr w:type="gramStart"/>
              <w:r w:rsidRPr="00D539E6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D539E6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DISTANČNÍ KONTAKT V PEDOPSYCHIATRII 4/1 den, 20/1 rok 30 min…tj 10 hod</w:t>
            </w:r>
          </w:p>
          <w:p w14:paraId="48893AD2" w14:textId="6DE416EF" w:rsidR="000B63FB" w:rsidRPr="00D539E6" w:rsidRDefault="000B63FB" w:rsidP="00D539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09513 TELEFONICKÁ KONZULTACE OŠETŘUJÍCÍHO LÉKAŘE PACIENTEM </w:t>
            </w:r>
            <w:hyperlink r:id="rId31" w:history="1">
              <w:proofErr w:type="gramStart"/>
              <w:r w:rsidRPr="00D539E6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D539E6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2x/den 10 min</w:t>
            </w:r>
          </w:p>
          <w:p w14:paraId="47A1420A" w14:textId="674E9E67" w:rsidR="000B63FB" w:rsidRPr="00D539E6" w:rsidRDefault="000B63FB" w:rsidP="00D539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09525– ROZHOVOR LÉKAŘE S RODINOU – W </w:t>
            </w:r>
            <w:hyperlink r:id="rId32" w:history="1">
              <w:proofErr w:type="gramStart"/>
              <w:r w:rsidRPr="00D539E6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Detail - Zdravotní</w:t>
              </w:r>
              <w:proofErr w:type="gramEnd"/>
              <w:r w:rsidRPr="00D539E6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 15 let 2xrok 30 min</w:t>
            </w:r>
          </w:p>
          <w:p w14:paraId="7A8D2036" w14:textId="582AC083" w:rsidR="000B63FB" w:rsidRDefault="000B63FB" w:rsidP="00D539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09523 EDUKAČNÍ POHOVOR LÉKAŘE S NEMOCNÝM ČI RODINOU </w:t>
            </w:r>
            <w:hyperlink r:id="rId33" w:history="1">
              <w:proofErr w:type="gramStart"/>
              <w:r w:rsidRPr="00D539E6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>D</w:t>
              </w:r>
              <w:r w:rsidRPr="00D539E6">
                <w:rPr>
                  <w:rFonts w:ascii="Arial" w:eastAsia="Times New Roman" w:hAnsi="Arial" w:cs="Arial"/>
                  <w:color w:val="4472C4" w:themeColor="accent1"/>
                  <w:sz w:val="16"/>
                  <w:szCs w:val="16"/>
                  <w:lang w:eastAsia="cs-CZ"/>
                </w:rPr>
                <w:t>etail - Zdravotn</w:t>
              </w:r>
              <w:r w:rsidRPr="00D539E6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>í</w:t>
              </w:r>
              <w:proofErr w:type="gramEnd"/>
              <w:r w:rsidRPr="00D539E6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 xml:space="preserve"> výkony</w:t>
              </w:r>
            </w:hyperlink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1x1den 30 min</w:t>
            </w:r>
          </w:p>
          <w:p w14:paraId="7B28531A" w14:textId="5BE6A556" w:rsidR="000B63FB" w:rsidRPr="00D539E6" w:rsidRDefault="000B63FB" w:rsidP="00D539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Ev. 09511 </w:t>
            </w:r>
            <w:r w:rsidRPr="00D539E6">
              <w:rPr>
                <w:rFonts w:ascii="Arial" w:hAnsi="Arial" w:cs="Arial"/>
                <w:color w:val="333333"/>
                <w:sz w:val="16"/>
                <w:szCs w:val="16"/>
                <w:shd w:val="clear" w:color="auto" w:fill="F9F9F9"/>
              </w:rPr>
              <w:t>MINIMÁLNÍ KONTAKT LÉKAŘE S PACIENTEM</w:t>
            </w:r>
          </w:p>
          <w:p w14:paraId="6EBC31A4" w14:textId="2F12741C" w:rsidR="000B63FB" w:rsidRPr="00D539E6" w:rsidRDefault="000B63FB" w:rsidP="00D539E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539E6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Tento kód výkonu byl již mezi lety 1992 a 1997 použit pro výkon PROTĚTÍ N.VII PŘI HEMISPAZMU, nelze tedy použít. Nejbližší volný kód je 36094</w:t>
            </w:r>
            <w:r w:rsidRPr="00D539E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</w:tc>
      </w:tr>
      <w:tr w:rsidR="000B63FB" w:rsidRPr="00B726DC" w14:paraId="1399AEDC" w14:textId="77777777" w:rsidTr="00BA01D7">
        <w:trPr>
          <w:trHeight w:val="34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BF82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EE3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změnové řízení: změna obecné části SZV: Kapitola 7 bod 1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230DE" w14:textId="16F72DFC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Opakovaně předkládaný návrh, naposledy 3/2025, 6/2024, kde návrh v PS SZV neschválen.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Stanovisko VZP i nadále trvá, viz původní připomínky VZP: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• Předpoklad, že navýšení počtu bodů za jednotlivé výkony se automaticky zohlední do úhrady za jednotlivé výkony je naprosto chybný.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• Do úhrady za jednotlivé výkony vstupuje ukazatel hodnota bodu. Zdravotní pojišťovny musí při dohodovacím řízení k hodnotám bodu vycházet z predikce výběru pojistného - jiný postup by znamenal deficit zdravotně - pojistných plánů a riziko následné platební neschopnosti.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• Výběr pojistného není automaticky navýšen o inflaci, protože o inflaci se automaticky nenavyšují mzdy a příjmy pro základ výpočtu platby za zdravotní pojištění.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• Pokud by došlo (např. ve veřejném zájmu) k požadovanému navýšení minutové režijní sazby, neznamenalo by to žádné další navýšení plateb za hrazené služby, protože hodnota bodu, by se adekvátně k tomto navýšení snížila a teprve tato snížená hodnota by se event. navyšovala v rámci možností dle bodu 2.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• Za VZP ČR jsme zásadně proti jakýmkoliv úpravám SZV, které se týkají inflace. Tyto úpravy jsou pouze administrativního charakteru a nemají žádný praktický význam pro úhradu hrazených služeb. Při vysoké inflaci potom dochází k paradoxu, kdy se oproti minulému období ceny bodu za výkony v úhradové vyhlášce snižují, a to s ohledem na disponibilní zdroje – taková situace se pak těžko komunikuje nejen směrem k poskytovatelům, ale také mezi poskytovateli v rámci segmentu.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>Při minulém předložení ČLK žádala ÚZIS, aby provedl odhad ekonomického dopadu. Ten byl sdělen Ministerstvem zdravotnictví v rámci jednání 3/2025 a byl vyčíslen na 12 980 000 000 Kč.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105349A1" w14:textId="77777777" w:rsidTr="00A37C78">
        <w:trPr>
          <w:trHeight w:val="56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5EB4B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 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46A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změnové řízení: změna obecné části SZV: Kapitola 7 body 2.1 a 2.2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DDAD6E" w14:textId="795DBE90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2C14655F" w14:textId="77777777" w:rsidTr="00BA01D7">
        <w:trPr>
          <w:trHeight w:val="210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3C51D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404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CB9B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44237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KRYALIZACE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popisu, obsahu, materiálů, přístrojů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94BDE" w14:textId="5EEF7E8B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hybí stanovisko OS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k původnímu návrhu nebyl souhlas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</w:t>
            </w:r>
          </w:p>
          <w:p w14:paraId="3BAE1DCA" w14:textId="5565BCC0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2násobný nárůst bodů navíc s možností vykázat 2x/den, je-li ložisko větší než 5cm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., ale </w:t>
            </w:r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není rozlišeno</w:t>
            </w:r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, kdy se bude vykazovat pro 44227, který má nově, vyjma přístroje </w:t>
            </w:r>
            <w:proofErr w:type="spellStart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kryokauter</w:t>
            </w:r>
            <w:proofErr w:type="spellEnd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, stejné vybavení jako 44237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nesystémové </w:t>
            </w:r>
          </w:p>
          <w:p w14:paraId="785FA441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 diskusi úprava 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názv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"KRYALIZACE DO 5cm2" a OF na "2/1den" + náležitě upravit popis výkonu. </w:t>
            </w:r>
          </w:p>
          <w:p w14:paraId="4DC26F6F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pro výkon nejsou dostačující chirurgické rukavice A000006 za 6 Kč pár, ale jsou nutné chirurgické rukavice A084957 za 17 Kč pár? </w:t>
            </w:r>
          </w:p>
          <w:p w14:paraId="3FECEE82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popisu výkonu je uvedena </w:t>
            </w:r>
            <w:proofErr w:type="spell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Dewarova</w:t>
            </w:r>
            <w:proofErr w:type="spell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nádoba, ale v přístrojovém vybavení byla nahrazena za Zásobník na kapalný dusík, proč? </w:t>
            </w:r>
          </w:p>
          <w:p w14:paraId="700C89A6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Cena dusíku byla navýšena o víc než </w:t>
            </w:r>
            <w:proofErr w:type="gram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900%</w:t>
            </w:r>
            <w:proofErr w:type="gram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oproti roku 2014? </w:t>
            </w:r>
          </w:p>
          <w:p w14:paraId="0414B2F7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Položky 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A008500, A008501 a A008497 jsou víceúčelová zařízení, která nejsou pro provedení výkonu bezpodmínečně </w:t>
            </w:r>
            <w:proofErr w:type="gram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nutná</w:t>
            </w:r>
            <w:proofErr w:type="gram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tudíž se jejich opotřebení dle kalkulačního vzorce MZ do kalkulace výkonu nezapočítávají.</w:t>
            </w:r>
          </w:p>
          <w:p w14:paraId="291F2D2A" w14:textId="7666513C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Výkon je prováděn téměř výhradně v amb. režimu. Odhadovaný finanční dopad do systému za amb. péči může být s nárůstem o 22 mil. Kč).</w:t>
            </w:r>
          </w:p>
        </w:tc>
      </w:tr>
      <w:tr w:rsidR="000B63FB" w:rsidRPr="00B726DC" w14:paraId="73208EC3" w14:textId="77777777" w:rsidTr="00BA01D7">
        <w:trPr>
          <w:trHeight w:val="1941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1C16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404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839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44227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KRYODESTRUKCE KOŽNÍCH LÉZÍ (1-2 LÉZE)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popisu, obsahu, materiálů, přístrojů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260817" w14:textId="77777777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hybí stanovisko OS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k původnímu návrhu nebyl souhlas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</w:t>
            </w:r>
          </w:p>
          <w:p w14:paraId="7DB5FD0A" w14:textId="554453DD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Viz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výše - k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dy</w:t>
            </w:r>
            <w:proofErr w:type="gram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se používá </w:t>
            </w:r>
            <w:proofErr w:type="spell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kryalizace</w:t>
            </w:r>
            <w:proofErr w:type="spell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kdy </w:t>
            </w:r>
            <w:proofErr w:type="spellStart"/>
            <w:proofErr w:type="gram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kryokauterizace</w:t>
            </w:r>
            <w:proofErr w:type="spell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vyjasnit</w:t>
            </w:r>
            <w:proofErr w:type="gram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uvést indikace.</w:t>
            </w:r>
          </w:p>
          <w:p w14:paraId="23D4D666" w14:textId="14A97989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Nově do výkonu doplněny přístroje, které jsou uvedeny ve výkonu 44237, jaký je důvod této úpravy? </w:t>
            </w:r>
          </w:p>
          <w:p w14:paraId="72286BEC" w14:textId="46B4F105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Z jakého důvodu uvedeny kompresy </w:t>
            </w:r>
            <w:proofErr w:type="gram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za  24</w:t>
            </w:r>
            <w:proofErr w:type="gram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Kč – srovnej např kompresy EYCOPAD OČNÍ STERILNÍ  </w:t>
            </w:r>
            <w:proofErr w:type="gram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080417u</w:t>
            </w:r>
            <w:proofErr w:type="gram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výkonu  75329</w:t>
            </w:r>
            <w:proofErr w:type="gram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PERFORUJÍCÍ KERATOPLASTIKA, KERATOPROTÉZA (1 OKO) za 5 </w:t>
            </w:r>
            <w:proofErr w:type="gram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-upravit</w:t>
            </w:r>
            <w:proofErr w:type="gramEnd"/>
          </w:p>
          <w:p w14:paraId="28389467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Proč pro výkon nejsou dostačující chirurgické rukavice A000006 za 6 Kč pár, ale jsou nutné chirurgické rukavice A084957 za 17 Kč pár?</w:t>
            </w:r>
          </w:p>
          <w:p w14:paraId="7FDC53DE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 </w:t>
            </w:r>
            <w:proofErr w:type="spell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kryodestrukci</w:t>
            </w:r>
            <w:proofErr w:type="spell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jedné až dvou lézí je potřeba půl litru tekutého dusíku, nejedná se o překlep? Cena dusíku byla navýšena o víc než </w:t>
            </w:r>
            <w:proofErr w:type="gram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900%</w:t>
            </w:r>
            <w:proofErr w:type="gram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oproti roku 2014? </w:t>
            </w:r>
          </w:p>
          <w:p w14:paraId="7815B07C" w14:textId="4E476A79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Položky 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A008500, A008501 a A008497 jsou víceúčelová zařízení, která nejsou pro provedení výkonu bezpodmínečně </w:t>
            </w:r>
            <w:proofErr w:type="gram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nutná</w:t>
            </w:r>
            <w:proofErr w:type="gram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 tudíž se jejich opotřebení dle kalkulačního vzorce MZ do kalkulace výkonu nezapočítávají.</w:t>
            </w:r>
          </w:p>
        </w:tc>
      </w:tr>
      <w:tr w:rsidR="000B63FB" w:rsidRPr="00B726DC" w14:paraId="211B8151" w14:textId="77777777" w:rsidTr="00BA01D7">
        <w:trPr>
          <w:trHeight w:val="6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11C9A6" w14:textId="77ED261B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1B40F" w14:textId="0D64B827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25027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TERAPIE AKUTNÍHO STAVU PŘI ONEMOCNĚNÍ PLIC, PLEURY A MEDIASTINA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9E77D" w14:textId="77777777" w:rsidR="000B63FB" w:rsidRPr="00226DA6" w:rsidRDefault="000B63FB" w:rsidP="00226DA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26DA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Jak bylo vykazováno doposud? </w:t>
            </w:r>
          </w:p>
          <w:p w14:paraId="0AC25877" w14:textId="77777777" w:rsidR="000B63FB" w:rsidRPr="00226DA6" w:rsidRDefault="000B63FB" w:rsidP="00226DA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26DA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Nevidíme důvod pro zavedení takto specifického výkonu, tuto péči již pokrývají stávající SZV výkony (25022- CÍLENÉ VYŠETŘENÍ PNEUMOLOGEM a 09211- NEODKLADNÁ PÉČE POSKYTOVANÁ LÉKAŘEM Á 10 MINUT)</w:t>
            </w:r>
          </w:p>
          <w:p w14:paraId="5CC88D98" w14:textId="77777777" w:rsidR="000B63FB" w:rsidRPr="00226DA6" w:rsidRDefault="000B63FB" w:rsidP="00226DA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226DA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Chybí dostatečné zdůvodnění zavedení výkonu. Akutní život ohrožující stav, mezi které respirační insuficience patří, má být ihned směrován k vyšetření a ošetření na pracovišti urgentní medicíny a do ambulantního režimu zdravotní péče nepatří.</w:t>
            </w:r>
          </w:p>
          <w:p w14:paraId="3A27BA1B" w14:textId="56F9AAA3" w:rsidR="000B63FB" w:rsidRPr="00B726DC" w:rsidRDefault="000B63FB" w:rsidP="000B63F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226DA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 xml:space="preserve">Omezení místem je </w:t>
            </w:r>
            <w:proofErr w:type="gramStart"/>
            <w:r w:rsidRPr="00226DA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SA - čím</w:t>
            </w:r>
            <w:proofErr w:type="gramEnd"/>
            <w:r w:rsidRPr="00226DA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 pracoviště specializované? V poznámce je uvedena specializovaná plicní ambulance - "specializovaná" v jakém ohledu?</w:t>
            </w:r>
          </w:p>
        </w:tc>
      </w:tr>
      <w:tr w:rsidR="000B63FB" w:rsidRPr="00B726DC" w14:paraId="2403589E" w14:textId="77777777" w:rsidTr="00BA01D7">
        <w:trPr>
          <w:trHeight w:val="20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CBC4B" w14:textId="2B136EB9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205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0681B" w14:textId="37B709D4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25028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APLIKACE MEDICINÁLNÍHO KYSLÍKU PŘI TERAPII AKUTNÍHO STAVU U ONEMOCNĚNÍ PLIC, PLEURY A MEDIASTINA A/NEBO U AMBULANTNÍHO OŠETŘENÍ PACIENTA S RESPIRAČNÍ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8550B4" w14:textId="77777777" w:rsidR="000B63FB" w:rsidRPr="008F06AC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Chybí odůvodnění žádosti. </w:t>
            </w:r>
          </w:p>
          <w:p w14:paraId="7E75F6C8" w14:textId="77777777" w:rsidR="000B63FB" w:rsidRPr="008F06AC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Jak bylo vykazováno doposud? </w:t>
            </w:r>
          </w:p>
          <w:p w14:paraId="0E895E5B" w14:textId="77777777" w:rsidR="000B63FB" w:rsidRPr="008F06AC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Akutní život ohrožující stav, mezi které respirační insuficience patří, má být ihned směrován k vyšetření a ošetření na pracovišti urgentní medicíny a do ambulantního režimu zdravotní péče nepatří. </w:t>
            </w:r>
          </w:p>
          <w:p w14:paraId="5272688B" w14:textId="77777777" w:rsidR="000B63FB" w:rsidRPr="008F06AC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Omezení místem je </w:t>
            </w:r>
            <w:proofErr w:type="gramStart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SA - čím</w:t>
            </w:r>
            <w:proofErr w:type="gramEnd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 pracoviště specializované? Není uvedeno</w:t>
            </w:r>
          </w:p>
          <w:p w14:paraId="63B14DD2" w14:textId="4314212E" w:rsidR="000B63FB" w:rsidRPr="00B726DC" w:rsidRDefault="000B63FB" w:rsidP="000B63F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Není uveden ekonomický dopad, nutno doplnit.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6F0A812B" w14:textId="77777777" w:rsidTr="00BA01D7">
        <w:trPr>
          <w:trHeight w:val="491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B76D9" w14:textId="5CC3162C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631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2751" w14:textId="1ACB9F0F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61171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VOLNÝ PŘENOS KOŽNÍHO A FASCIOKUTÁNNÍHO LALOKU MIKROCHIRURGICKOU TECHNIKOU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doby trvání, popisu, obsahu, nositelů výkonu, materiálů, přípravků, přístrojů, </w:t>
            </w:r>
            <w:proofErr w:type="spellStart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ZUMu</w:t>
            </w:r>
            <w:proofErr w:type="spellEnd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30D12C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5708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Obecné připomínky ke všem výkonům</w:t>
            </w:r>
            <w:r w:rsidRPr="00B16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:</w:t>
            </w:r>
          </w:p>
          <w:p w14:paraId="77D57EF7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5474BED8" w14:textId="77777777" w:rsidR="000B63FB" w:rsidRPr="000D74BC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0D74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PMAT ,</w:t>
            </w:r>
            <w:proofErr w:type="gramEnd"/>
            <w:r w:rsidRPr="000D74B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PLP</w:t>
            </w:r>
          </w:p>
          <w:p w14:paraId="1DCA3AB7" w14:textId="77777777" w:rsidR="000B63FB" w:rsidRPr="00B16A2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 odůvodnit navýšení v PMAT a PLP – materiálové položky navýšeny především nově zařazenými jednorázovými materiály ke koagulaci (koagulační elektroda, kabel k jednorázové nulové zemnící elektrodě, jednorázová nulová zemnící elektroda, </w:t>
            </w:r>
            <w:proofErr w:type="spell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monopolární</w:t>
            </w:r>
            <w:proofErr w:type="spell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koagulace včetně nože s kabelem, kabel bipolární </w:t>
            </w:r>
            <w:proofErr w:type="gram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koagulace - opak</w:t>
            </w:r>
            <w:proofErr w:type="gram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použití), dále nově uvedené položky, které dříve vůbec obsaženy nebyly, příp. navýšení množství a cenové relace </w:t>
            </w:r>
            <w:proofErr w:type="gram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položek  -</w:t>
            </w:r>
            <w:proofErr w:type="gram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šití, gázy, </w:t>
            </w:r>
            <w:proofErr w:type="spell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břiš</w:t>
            </w:r>
            <w:proofErr w:type="spell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roušek, obinadel, vaty, tampónů, marker na kůži, skalpely vs. </w:t>
            </w:r>
            <w:proofErr w:type="gram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čepelka,</w:t>
            </w:r>
            <w:proofErr w:type="gram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atd. Dochází k nepřiměřenému nárůstu bodové hodnoty; dojde k nepřijatelné divergenci bodového ohodnocení chirurgických výkonů mezioborově. Navýšení bodového ohodnocení výkonů plastického chirurga v porovnání s výkony jiných odborností je tak disproporční a nesystémové.</w:t>
            </w:r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Připomínky k PMAT jsou tedy obdobné jako k předchozím výkonům </w:t>
            </w:r>
            <w:proofErr w:type="spell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pl</w:t>
            </w:r>
            <w:proofErr w:type="spell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chir</w:t>
            </w:r>
            <w:proofErr w:type="spell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– jsou uvedené položky PMAT ve výčtu skutečně </w:t>
            </w:r>
            <w:proofErr w:type="spell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nepodkročitelné</w:t>
            </w:r>
            <w:proofErr w:type="spell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skutečně se vždy u každého výkonu u každého poskytovatele spotřebuje veškerý uvedený materiál? Nelze nalézt dané položky v ekonomicky méně náročné cenové relaci? Nejsou uvedeny položky vzájemně zaměnitelné a uvedené tedy duplicitně? Je množství u konkrétních položek skutečně adekvátní?</w:t>
            </w:r>
          </w:p>
          <w:p w14:paraId="2B763906" w14:textId="77777777" w:rsidR="00506AA4" w:rsidRPr="00506AA4" w:rsidRDefault="00506AA4" w:rsidP="00506AA4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506AA4">
              <w:rPr>
                <w:rFonts w:eastAsia="Times New Roman" w:cstheme="minorHAnsi"/>
                <w:color w:val="EE0000"/>
                <w:sz w:val="18"/>
                <w:szCs w:val="18"/>
                <w:lang w:eastAsia="cs-CZ"/>
              </w:rPr>
              <w:t xml:space="preserve">Komentář ČSPCH: </w:t>
            </w:r>
            <w:r w:rsidRPr="00506AA4">
              <w:rPr>
                <w:rFonts w:cstheme="minorHAnsi"/>
                <w:color w:val="EE0000"/>
                <w:sz w:val="18"/>
                <w:szCs w:val="18"/>
              </w:rPr>
              <w:t>ČSPCH konstatuje, že materiálové položky (PMAT) a léčivé přípravky (PLP) uvedené v navrhovaných kalkulacích odpovídají běžné a standardní spotřebě v klinické praxi při provádění daných výkonů plastické chirurgie. Navržené množství reflektuje obvyklý průměr spotřeby, nikoli maximální hodnoty.</w:t>
            </w:r>
          </w:p>
          <w:p w14:paraId="71765D90" w14:textId="77777777" w:rsidR="00506AA4" w:rsidRPr="00506AA4" w:rsidRDefault="00506AA4" w:rsidP="00506AA4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506AA4">
              <w:rPr>
                <w:rFonts w:cstheme="minorHAnsi"/>
                <w:color w:val="EE0000"/>
                <w:sz w:val="18"/>
                <w:szCs w:val="18"/>
              </w:rPr>
              <w:t>Zařazení jednorázových materiálů ke koagulaci vychází z aktuálních hygienických, bezpečnostních a technických standardů a z požadavků výrobců přístrojů. Tyto položky nelze považovat za nahraditelné ekonomicky méně náročnými alternativami bez reálného snížení bezpečnosti pacienta a kvality výkonu.</w:t>
            </w:r>
          </w:p>
          <w:p w14:paraId="64F05AF7" w14:textId="77777777" w:rsidR="00506AA4" w:rsidRPr="00506AA4" w:rsidRDefault="00506AA4" w:rsidP="00506AA4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506AA4">
              <w:rPr>
                <w:rFonts w:cstheme="minorHAnsi"/>
                <w:color w:val="EE0000"/>
                <w:sz w:val="18"/>
                <w:szCs w:val="18"/>
              </w:rPr>
              <w:t>Položky označované jako „nově uvedené“ nejsou nové z hlediska klinické praxe, ale dosud nebyly v kalkulacích vůbec nebo adekvátně zohledněny. Navržené úpravy nepředstavují rozšíření rozsahu péče, ale narovnání dlouhodobě podhodnocené materiálové složky výkonů.</w:t>
            </w:r>
          </w:p>
          <w:p w14:paraId="723B3493" w14:textId="00EBFE9B" w:rsidR="000B63FB" w:rsidRPr="00DD7FA3" w:rsidRDefault="00506AA4" w:rsidP="00DD7FA3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506AA4">
              <w:rPr>
                <w:rFonts w:cstheme="minorHAnsi"/>
                <w:color w:val="EE0000"/>
                <w:sz w:val="18"/>
                <w:szCs w:val="18"/>
              </w:rPr>
              <w:t>ČSPCH odmítá tvrzení o nesystémové mezioborové divergenci bodového ohodnocení. Plastická chirurgie je naopak oborem, u něhož byly materiálové náklady historicky významně podceněny. Navrhované změny nepřinášejí nadstandardní úhradu, ale odstraňují dlouhodobý nesoulad mezi kalkulací a reálnými náklady.</w:t>
            </w:r>
          </w:p>
          <w:p w14:paraId="645CF126" w14:textId="77777777" w:rsidR="000B63FB" w:rsidRPr="000D74BC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D74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Přístroje</w:t>
            </w:r>
          </w:p>
          <w:p w14:paraId="5C9C217C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 xml:space="preserve">Nově uveden mikroskop za 3 mil. Kč – nutno vyjasnit, jak bylo řešeno doposud? Mikroskop nebyl používán? Nebo řešeno </w:t>
            </w:r>
            <w:proofErr w:type="spell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přičítacím</w:t>
            </w:r>
            <w:proofErr w:type="spell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výkonem 56419 nebo 71823? </w:t>
            </w:r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Jsou mikroskopem vybavena stávající pracoviště, provádějící daný výkon?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Toto přístrojové vybavení bude k výkonu požadováno – jak u nově </w:t>
            </w:r>
            <w:proofErr w:type="spell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nasmlouvávaných</w:t>
            </w:r>
            <w:proofErr w:type="spell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výkonů, tak u výkonů nyní nasmlouvaných.</w:t>
            </w:r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Do Popisu nutno uvést „Nelze přičítat výkony použití operačního mikroskopu, např. 56419, 71823 ev. další“ ev. naopak varianta </w:t>
            </w:r>
            <w:proofErr w:type="spellStart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přičítacího</w:t>
            </w:r>
            <w:proofErr w:type="spellEnd"/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výkonu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6CBD745A" w14:textId="77777777" w:rsidR="000B63FB" w:rsidRPr="00B16A2B" w:rsidRDefault="000B63FB" w:rsidP="00C77CB7">
            <w:pPr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Použití mikroskopu i lupových brýlí?</w:t>
            </w:r>
          </w:p>
          <w:p w14:paraId="3B258686" w14:textId="6164AE16" w:rsidR="000B63FB" w:rsidRPr="00506AA4" w:rsidRDefault="00506AA4" w:rsidP="00506AA4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506AA4">
              <w:rPr>
                <w:rFonts w:eastAsia="Times New Roman" w:cstheme="minorHAnsi"/>
                <w:color w:val="EE0000"/>
                <w:sz w:val="18"/>
                <w:szCs w:val="18"/>
                <w:lang w:eastAsia="cs-CZ"/>
              </w:rPr>
              <w:t xml:space="preserve">Komentář ČSPCH: </w:t>
            </w:r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Operační mikroskop je standardní a nezbytnou součástí provedení daného výkonu a byl v klinické praxi používán i doposud. Skutečnost, že jeho použití nebylo v minulosti adekvátně zohledněno v kalkulaci výkonu, představuje dlouhodobé podhodnocení skutečných nákladů, nikoli nově vzniklou potřebu. Navržené řešení formou přímého zahrnutí mikroskopu do kalkulace výkonu je transparentnější, systémově </w:t>
            </w:r>
            <w:proofErr w:type="gramStart"/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>správnější</w:t>
            </w:r>
            <w:proofErr w:type="gramEnd"/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>protože</w:t>
            </w:r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mikroskop je 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u tohoto výkonu </w:t>
            </w:r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>užíván vždy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>, měl by být tedy součástí jeho kalkulace</w:t>
            </w:r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>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>Všechna pracoviště, která daný výkon provádějí, jsou mikroskopem vybavena; jeho použití je nedílnou součástí technického standardu.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ČSPCH souhlasí s doplněním do popisu výkonu, že nelze současně vykazovat </w:t>
            </w:r>
            <w:proofErr w:type="spellStart"/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>přičítací</w:t>
            </w:r>
            <w:proofErr w:type="spellEnd"/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výkony za použití operačního mikroskopu, neboť použití mikroskopu je již zahrnuto v kalkulaci výkonu.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506AA4">
              <w:rPr>
                <w:rFonts w:cstheme="minorHAnsi"/>
                <w:color w:val="EE0000"/>
                <w:sz w:val="18"/>
                <w:szCs w:val="18"/>
                <w:lang w:eastAsia="cs-CZ"/>
              </w:rPr>
              <w:t>Použití operačního mikroskopu a lupových brýlí není duplicitní – jedná se o komplementární optické pomůcky, používané v různých fázích výkonu, přičemž jejich zahrnutí v kalkulaci odpovídá běžné klinické praxi.</w:t>
            </w:r>
          </w:p>
          <w:p w14:paraId="29A696D3" w14:textId="77777777" w:rsidR="000B63FB" w:rsidRPr="00B16A2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76F4F5D0" w14:textId="77777777" w:rsidR="000B63FB" w:rsidRPr="00B16A2B" w:rsidRDefault="000B63FB" w:rsidP="00C77CB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B16A2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Nově uvedeno i další přístrojové vybavení např. </w:t>
            </w:r>
            <w:r w:rsidRPr="004A4EA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RTG přístroj C rameno s obraz. </w:t>
            </w:r>
            <w:proofErr w:type="spellStart"/>
            <w:r w:rsidRPr="004A4EA6">
              <w:rPr>
                <w:rFonts w:ascii="Arial" w:hAnsi="Arial" w:cs="Arial"/>
                <w:b/>
                <w:bCs/>
                <w:sz w:val="16"/>
                <w:szCs w:val="16"/>
              </w:rPr>
              <w:t>zes</w:t>
            </w:r>
            <w:proofErr w:type="spellEnd"/>
            <w:r w:rsidRPr="004A4EA6">
              <w:rPr>
                <w:rFonts w:ascii="Arial" w:hAnsi="Arial" w:cs="Arial"/>
                <w:b/>
                <w:bCs/>
                <w:sz w:val="16"/>
                <w:szCs w:val="16"/>
              </w:rPr>
              <w:t>. a TV za 4,5 mil. Kč (výkony 61175, 61201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61203, 61205, 61207</w:t>
            </w:r>
            <w:r w:rsidRPr="004A4EA6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r w:rsidRPr="00B16A2B">
              <w:rPr>
                <w:rFonts w:ascii="Arial" w:hAnsi="Arial" w:cs="Arial"/>
                <w:sz w:val="16"/>
                <w:szCs w:val="16"/>
              </w:rPr>
              <w:t>, Vrtačka, oscilační pila v ceně 250 000,</w:t>
            </w:r>
            <w:proofErr w:type="gramStart"/>
            <w:r w:rsidRPr="00B16A2B">
              <w:rPr>
                <w:rFonts w:ascii="Arial" w:hAnsi="Arial" w:cs="Arial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sz w:val="16"/>
                <w:szCs w:val="16"/>
              </w:rPr>
              <w:t xml:space="preserve"> atd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…j</w:t>
            </w:r>
            <w:r w:rsidRPr="00B16A2B">
              <w:rPr>
                <w:rFonts w:ascii="Arial" w:hAnsi="Arial" w:cs="Arial"/>
                <w:sz w:val="16"/>
                <w:szCs w:val="16"/>
              </w:rPr>
              <w:t xml:space="preserve">sou takto pracoviště vybavena? Pokud pracoviště není takto vybaveno, bude nutno výkon </w:t>
            </w:r>
            <w:proofErr w:type="spellStart"/>
            <w:r w:rsidRPr="00B16A2B">
              <w:rPr>
                <w:rFonts w:ascii="Arial" w:hAnsi="Arial" w:cs="Arial"/>
                <w:sz w:val="16"/>
                <w:szCs w:val="16"/>
              </w:rPr>
              <w:t>odsmlouvat</w:t>
            </w:r>
            <w:proofErr w:type="spellEnd"/>
            <w:r w:rsidRPr="00B16A2B">
              <w:rPr>
                <w:rFonts w:ascii="Arial" w:hAnsi="Arial" w:cs="Arial"/>
                <w:sz w:val="16"/>
                <w:szCs w:val="16"/>
              </w:rPr>
              <w:t xml:space="preserve">… </w:t>
            </w:r>
          </w:p>
          <w:p w14:paraId="2E87329C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6A2B">
              <w:rPr>
                <w:rFonts w:ascii="Arial" w:hAnsi="Arial" w:cs="Arial"/>
                <w:sz w:val="16"/>
                <w:szCs w:val="16"/>
              </w:rPr>
              <w:t xml:space="preserve">RTG přístroj C rameno použití </w:t>
            </w:r>
            <w:proofErr w:type="gramStart"/>
            <w:r w:rsidRPr="00B16A2B">
              <w:rPr>
                <w:rFonts w:ascii="Arial" w:hAnsi="Arial" w:cs="Arial"/>
                <w:sz w:val="16"/>
                <w:szCs w:val="16"/>
              </w:rPr>
              <w:t>100%</w:t>
            </w:r>
            <w:proofErr w:type="gramEnd"/>
            <w:r w:rsidRPr="00B16A2B">
              <w:rPr>
                <w:rFonts w:ascii="Arial" w:hAnsi="Arial" w:cs="Arial"/>
                <w:sz w:val="16"/>
                <w:szCs w:val="16"/>
              </w:rPr>
              <w:t xml:space="preserve"> času výkonu?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Procento využití přístrojů neodpovídá jejich reálnému použití během výkonu (např. C ramena, kostní vrtačky).</w:t>
            </w:r>
          </w:p>
          <w:p w14:paraId="221138EE" w14:textId="77777777" w:rsidR="0066519C" w:rsidRPr="0066519C" w:rsidRDefault="00506AA4" w:rsidP="0066519C">
            <w:pPr>
              <w:rPr>
                <w:color w:val="EE0000"/>
                <w:sz w:val="18"/>
                <w:szCs w:val="18"/>
              </w:rPr>
            </w:pPr>
            <w:r w:rsidRPr="0066519C">
              <w:rPr>
                <w:rFonts w:cstheme="minorHAnsi"/>
                <w:color w:val="EE0000"/>
                <w:sz w:val="18"/>
                <w:szCs w:val="18"/>
              </w:rPr>
              <w:t xml:space="preserve">Komentář ČSPCH: </w:t>
            </w:r>
            <w:r w:rsidR="0066519C" w:rsidRPr="0066519C">
              <w:rPr>
                <w:color w:val="EE0000"/>
                <w:sz w:val="18"/>
                <w:szCs w:val="18"/>
              </w:rPr>
              <w:t>Uvedené přístrojové vybavení (RTG C-rameno, kostní vrtačky, oscilační pily) jsou uvedeny pouze u kalkulací výkonů, kde se opravdu používají a představuje standardní technické zázemí pracovišť, která provádějí uvedené výkony plastické a rekonstrukční chirurgie. Tato pracoviště jsou jím běžně vybavena; absence daného přístroje znemožňuje bezpečné provedení výkonu a je proto legitimním důvodem k neuzavření smlouvy na daný výkon.</w:t>
            </w:r>
          </w:p>
          <w:p w14:paraId="09C1B903" w14:textId="77777777" w:rsidR="0066519C" w:rsidRPr="0066519C" w:rsidRDefault="0066519C" w:rsidP="0066519C">
            <w:pPr>
              <w:rPr>
                <w:color w:val="EE0000"/>
                <w:sz w:val="18"/>
                <w:szCs w:val="18"/>
              </w:rPr>
            </w:pPr>
            <w:r w:rsidRPr="0066519C">
              <w:rPr>
                <w:color w:val="EE0000"/>
                <w:sz w:val="18"/>
                <w:szCs w:val="18"/>
              </w:rPr>
              <w:t>Použití RTG C-ramene neznamená jeho kontinuální aktivní expozici po celou dobu výkonu. Přístroj je však po celou dobu výkonu sterilně připraven, povlečen, blokován výhradně pro daný výkon a v pohotovosti k okamžitému použití, což jej fakticky vyřazuje z paralelního využití pro jiné pacienty či sály. Z hlediska provozních nákladů je tedy přístroj výkonem plně obsazen.</w:t>
            </w:r>
          </w:p>
          <w:p w14:paraId="67E3648E" w14:textId="77777777" w:rsidR="0066519C" w:rsidRPr="0066519C" w:rsidRDefault="0066519C" w:rsidP="0066519C">
            <w:pPr>
              <w:rPr>
                <w:color w:val="EE0000"/>
                <w:sz w:val="18"/>
                <w:szCs w:val="18"/>
              </w:rPr>
            </w:pPr>
            <w:r w:rsidRPr="0066519C">
              <w:rPr>
                <w:color w:val="EE0000"/>
                <w:sz w:val="18"/>
                <w:szCs w:val="18"/>
              </w:rPr>
              <w:t>Obdobně kostní vrtačky a oscilační pily nejsou používány nepřetržitě, avšak musí být trvale k dispozici, připraveny a vyhrazeny pro konkrétní výkon. Skutečný provozní náklad přístroje je dán časem blokace a disponibilitou, nikoli pouze dobou aktivního chodu.</w:t>
            </w:r>
          </w:p>
          <w:p w14:paraId="19958BD5" w14:textId="77777777" w:rsidR="0066519C" w:rsidRPr="0066519C" w:rsidRDefault="0066519C" w:rsidP="0066519C">
            <w:pPr>
              <w:rPr>
                <w:color w:val="EE0000"/>
                <w:sz w:val="18"/>
                <w:szCs w:val="18"/>
              </w:rPr>
            </w:pPr>
            <w:r w:rsidRPr="0066519C">
              <w:rPr>
                <w:color w:val="EE0000"/>
                <w:sz w:val="18"/>
                <w:szCs w:val="18"/>
              </w:rPr>
              <w:t>Navržené procento využití přístrojů v kalkulaci proto nevyjadřuje technickou dobu běhu, ale reálné zatížení přístroje výkonem, včetně blokace, sterilní přípravy a nemožnosti jeho současného využití jinde. Tento přístup je v souladu s běžnou kalkulační praxí u operačních přístrojů.</w:t>
            </w:r>
          </w:p>
          <w:p w14:paraId="4D6FE5C3" w14:textId="269DF28A" w:rsidR="0066519C" w:rsidRPr="0066519C" w:rsidRDefault="0066519C" w:rsidP="0066519C">
            <w:pPr>
              <w:rPr>
                <w:color w:val="EE0000"/>
                <w:sz w:val="18"/>
                <w:szCs w:val="18"/>
              </w:rPr>
            </w:pPr>
            <w:r w:rsidRPr="0066519C">
              <w:rPr>
                <w:color w:val="EE0000"/>
                <w:sz w:val="18"/>
                <w:szCs w:val="18"/>
              </w:rPr>
              <w:t>Z těchto důvodů ČSPCH považuje navržené zahrnutí a procento využití přístrojů za odborně i ekonomicky opodstatněné a na jejich uvedení v příslušných kalkulacích trvá.</w:t>
            </w:r>
          </w:p>
          <w:p w14:paraId="7DB68A1A" w14:textId="58CE5B5B" w:rsidR="000B63FB" w:rsidRPr="000D74BC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0D74BC"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  <w:t>Specifikace pracoviště</w:t>
            </w:r>
          </w:p>
          <w:p w14:paraId="5EDD1522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lastRenderedPageBreak/>
              <w:t>Výkony jsou SH, avšak není uvedena specifikace pracoviště v Podmínce – nutno doplnit a specifikovat pracoviště, zvláště pokud se jedná o výkony skupiny 3 (</w:t>
            </w:r>
            <w:proofErr w:type="spell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odb</w:t>
            </w:r>
            <w:proofErr w:type="spell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. 631)</w:t>
            </w:r>
          </w:p>
          <w:p w14:paraId="33ED26DA" w14:textId="42C839C1" w:rsidR="007E15CC" w:rsidRPr="007E15CC" w:rsidRDefault="007E15CC" w:rsidP="007E15CC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7E15CC">
              <w:rPr>
                <w:rFonts w:cstheme="minorHAnsi"/>
                <w:color w:val="EE0000"/>
                <w:sz w:val="18"/>
                <w:szCs w:val="18"/>
              </w:rPr>
              <w:t xml:space="preserve">Komentář </w:t>
            </w:r>
            <w:r w:rsidRPr="007E15CC">
              <w:rPr>
                <w:rFonts w:cstheme="minorHAnsi"/>
                <w:color w:val="EE0000"/>
                <w:sz w:val="18"/>
                <w:szCs w:val="18"/>
              </w:rPr>
              <w:t>ČSPC</w:t>
            </w:r>
            <w:r w:rsidRPr="007E15CC">
              <w:rPr>
                <w:rFonts w:cstheme="minorHAnsi"/>
                <w:color w:val="EE0000"/>
                <w:sz w:val="18"/>
                <w:szCs w:val="18"/>
              </w:rPr>
              <w:t xml:space="preserve">H: </w:t>
            </w:r>
            <w:r w:rsidRPr="007E15CC">
              <w:rPr>
                <w:rFonts w:cstheme="minorHAnsi"/>
                <w:color w:val="EE0000"/>
                <w:sz w:val="18"/>
                <w:szCs w:val="18"/>
              </w:rPr>
              <w:t>výkony jsou určeny pro specializovaná pracoviště plastické chirurgie (</w:t>
            </w:r>
            <w:proofErr w:type="spellStart"/>
            <w:r w:rsidRPr="007E15CC">
              <w:rPr>
                <w:rFonts w:cstheme="minorHAnsi"/>
                <w:color w:val="EE0000"/>
                <w:sz w:val="18"/>
                <w:szCs w:val="18"/>
              </w:rPr>
              <w:t>odb</w:t>
            </w:r>
            <w:proofErr w:type="spellEnd"/>
            <w:r w:rsidRPr="007E15CC">
              <w:rPr>
                <w:rFonts w:cstheme="minorHAnsi"/>
                <w:color w:val="EE0000"/>
                <w:sz w:val="18"/>
                <w:szCs w:val="18"/>
              </w:rPr>
              <w:t>. 631), a to bez ohledu na typ akreditace, pokud pracoviště splňuje odborné, personální a technické požadavky oboru plastické chirurgie.</w:t>
            </w:r>
            <w:r>
              <w:rPr>
                <w:rFonts w:cstheme="minorHAnsi"/>
                <w:color w:val="EE0000"/>
                <w:sz w:val="18"/>
                <w:szCs w:val="18"/>
              </w:rPr>
              <w:t xml:space="preserve"> </w:t>
            </w:r>
            <w:r w:rsidRPr="007E15CC">
              <w:rPr>
                <w:rFonts w:cstheme="minorHAnsi"/>
                <w:color w:val="EE0000"/>
                <w:sz w:val="18"/>
                <w:szCs w:val="18"/>
              </w:rPr>
              <w:t>Výkony jsou tedy proveditelné na všech pracovištích akreditovaných pro obor plastická chirurgie, která disponují odpovídajícím personálním a technickým zázemím. Nejedná se o výkony určené pro jiná odborná pracoviště mimo obor plastické chirurgie.</w:t>
            </w:r>
            <w:r>
              <w:rPr>
                <w:rFonts w:cstheme="minorHAnsi"/>
                <w:color w:val="EE0000"/>
                <w:sz w:val="18"/>
                <w:szCs w:val="18"/>
              </w:rPr>
              <w:t xml:space="preserve"> </w:t>
            </w:r>
            <w:r w:rsidRPr="007E15CC">
              <w:rPr>
                <w:rFonts w:cstheme="minorHAnsi"/>
                <w:color w:val="EE0000"/>
                <w:sz w:val="18"/>
                <w:szCs w:val="18"/>
              </w:rPr>
              <w:t>V odůvodněných případech je možné použití kódu i na jiném pracovišti v rámci sdílení výkonu, vždy po předchozím odsouhlasení odbornou společností.</w:t>
            </w:r>
          </w:p>
          <w:p w14:paraId="6280A5C5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</w:p>
          <w:p w14:paraId="7C647065" w14:textId="77777777" w:rsidR="000B63FB" w:rsidRPr="000D74BC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0D74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ZUM</w:t>
            </w:r>
          </w:p>
          <w:p w14:paraId="48F8B415" w14:textId="5CCA4680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</w:pPr>
            <w:proofErr w:type="gramStart"/>
            <w:r w:rsidRPr="005D00D7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A084759 - mikrovaskulární</w:t>
            </w:r>
            <w:proofErr w:type="gramEnd"/>
            <w:r w:rsidRPr="005D00D7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</w:t>
            </w:r>
            <w:proofErr w:type="spellStart"/>
            <w:r w:rsidRPr="005D00D7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coupler</w:t>
            </w:r>
            <w:proofErr w:type="spellEnd"/>
            <w:r w:rsidRPr="005D00D7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: Tento nový ZUM není pravděpodobně zařazen v ÚK VZP-ZP. V případě, že zařazen je, prosíme o předložení VZP kódu. Pokud zařazen není, prosíme</w:t>
            </w:r>
            <w:r w:rsidRPr="005D00D7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highlight w:val="yellow"/>
                <w:lang w:eastAsia="cs-CZ"/>
              </w:rPr>
              <w:t xml:space="preserve"> o předložení návrhu na jeho zařazení do Úhradového katalogu VZP ČR dle nových pravidel jednacího řádu</w:t>
            </w:r>
            <w:r w:rsidRPr="005D00D7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("V případě předkládání zdravotního výkonu, u kterého je v registračním listu obsažen nový ZUM, který nemá v úhradovém katalogu VZP ČR trvale hrazenou alternativu, je součástí návrhu medicínsko-ekonomické hodnocení dle zveřejněných metodik na internetových stránkách VZP ČR".).</w:t>
            </w:r>
            <w:r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  <w:t xml:space="preserve"> </w:t>
            </w:r>
            <w:r w:rsidRPr="00FD662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Doložit cenu, cenové rozpětí</w:t>
            </w:r>
            <w:r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např. fakturou</w:t>
            </w:r>
            <w:r w:rsidRPr="00FD662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, </w:t>
            </w:r>
            <w:r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uvést </w:t>
            </w:r>
            <w:r w:rsidRPr="00FD662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výrobce a distributora v ČR., </w:t>
            </w:r>
          </w:p>
          <w:p w14:paraId="0821700F" w14:textId="68C2158A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  <w:lang w:eastAsia="cs-CZ"/>
              </w:rPr>
            </w:pPr>
            <w:r w:rsidRPr="00FD6628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vysvětlit, že tento ZUM již v číselníku MZ, avšak nikoli v ÚK VZP.</w:t>
            </w:r>
          </w:p>
          <w:p w14:paraId="05D4AE8B" w14:textId="77777777" w:rsidR="000B63FB" w:rsidRPr="00B16A2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750659E" w14:textId="4D8189A1" w:rsidR="003D0E82" w:rsidRPr="003D0E82" w:rsidRDefault="003D0E82" w:rsidP="003D0E8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Komentář ČSPCH: 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(ZUM A084759) je implantovaný zdravotnický prostředek, který se používá k </w:t>
            </w:r>
            <w:proofErr w:type="gramStart"/>
            <w:r w:rsidRPr="003D0E82">
              <w:rPr>
                <w:color w:val="EE0000"/>
                <w:sz w:val="18"/>
                <w:szCs w:val="18"/>
                <w:lang w:eastAsia="cs-CZ"/>
              </w:rPr>
              <w:t>provedení  mikrovaskulární</w:t>
            </w:r>
            <w:proofErr w:type="gramEnd"/>
            <w:r w:rsidR="00AF5CC3">
              <w:rPr>
                <w:color w:val="EE0000"/>
                <w:sz w:val="18"/>
                <w:szCs w:val="18"/>
                <w:lang w:eastAsia="cs-CZ"/>
              </w:rPr>
              <w:t xml:space="preserve">, zejména </w:t>
            </w:r>
            <w:proofErr w:type="spellStart"/>
            <w:r w:rsidR="00AF5CC3">
              <w:rPr>
                <w:color w:val="EE0000"/>
                <w:sz w:val="18"/>
                <w:szCs w:val="18"/>
                <w:lang w:eastAsia="cs-CZ"/>
              </w:rPr>
              <w:t>venozní</w:t>
            </w:r>
            <w:proofErr w:type="spellEnd"/>
            <w:r w:rsidR="00AF5CC3">
              <w:rPr>
                <w:color w:val="EE0000"/>
                <w:sz w:val="18"/>
                <w:szCs w:val="18"/>
                <w:lang w:eastAsia="cs-CZ"/>
              </w:rPr>
              <w:t>,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anastomózy. Jeho použití významně snižuje riziko trombózy a poruchy průchodnosti anastomózy ve srovnání s konvenční ruční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mikrosuturou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a prokazatelně zvyšuje bezpečnost a úspěšnost mikrochirurgických rekonstrukčních výkonů.</w:t>
            </w:r>
          </w:p>
          <w:p w14:paraId="12573E3C" w14:textId="77777777" w:rsidR="003D0E82" w:rsidRPr="003D0E82" w:rsidRDefault="003D0E82" w:rsidP="003D0E8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>Z pohledu klinické praxe se nejedná o nadstandardní pomůcku, ale o součást současného „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state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of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the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-art“ postupu u vysoce specializovaných mikrochirurgických výkonů, zejména tam, kde selhání anastomózy znamená ztrátu laloku, nutnost reoperace nebo závažné prodloužení hospitalizace s výrazným ekonomickým dopadem.</w:t>
            </w:r>
          </w:p>
          <w:p w14:paraId="37FB437D" w14:textId="35E2333A" w:rsidR="003D0E82" w:rsidRPr="003D0E82" w:rsidRDefault="003D0E82" w:rsidP="003D0E8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potvrzuje, že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je uveden v číselníku Ministerstva zdravotnictví, avšak dosud není trvale zařazen v Úhradovém katalogu VZP ČR. Dodavatel zdravotnického prostředku je v současné době v ČR </w:t>
            </w:r>
            <w:r w:rsidR="00AF5CC3">
              <w:rPr>
                <w:color w:val="EE0000"/>
                <w:sz w:val="18"/>
                <w:szCs w:val="18"/>
                <w:lang w:eastAsia="cs-CZ"/>
              </w:rPr>
              <w:t xml:space="preserve">jen 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t>jeden a již podniká kroky k jeho oficiálnímu zařazení do ÚK VZP, včetně doložení ceny, výrobce a distributora v ČR v souladu s platnou metodikou VZP.</w:t>
            </w:r>
          </w:p>
          <w:p w14:paraId="3D58D506" w14:textId="77777777" w:rsidR="003D0E82" w:rsidRPr="003D0E82" w:rsidRDefault="003D0E82" w:rsidP="003D0E8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považuje za odborně i ekonomicky odůvodněné, aby byl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 zahrnut v kalkulaci výkonu jako ZUM, neboť jeho použití snižuje riziko komplikací, selhání výkonu a následných nákladných reoperací, a je tedy nákladově efektivní z pohledu celého léčebného procesu, nikoli pouze jednotlivého výkonu.</w:t>
            </w:r>
          </w:p>
          <w:p w14:paraId="218D1105" w14:textId="160CA85B" w:rsidR="003D0E82" w:rsidRPr="003D0E82" w:rsidRDefault="003D0E82" w:rsidP="003D0E8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Z uvedených důvodů ČSPCH na zahrnutí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mikrovaskulárního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coupleru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v kalkulaci výkonu trvá a souhlasí s doplněním formálních podkladů k jeho zařazení do Úhradového katalogu VZP ČR dle platných pravidel.</w:t>
            </w:r>
          </w:p>
          <w:p w14:paraId="7E037FF2" w14:textId="77777777" w:rsidR="003D0E82" w:rsidRDefault="003D0E82" w:rsidP="00C77CB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</w:p>
          <w:p w14:paraId="5A868F02" w14:textId="6FA3E7E0" w:rsidR="000B63FB" w:rsidRPr="005708BD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</w:pPr>
            <w:r w:rsidRPr="005708BD">
              <w:rPr>
                <w:rFonts w:ascii="Arial" w:hAnsi="Arial" w:cs="Arial"/>
                <w:b/>
                <w:bCs/>
                <w:kern w:val="2"/>
                <w:sz w:val="16"/>
                <w:szCs w:val="16"/>
                <w:lang w:eastAsia="hi-IN" w:bidi="hi-IN"/>
              </w:rPr>
              <w:t>Ad 61171</w:t>
            </w:r>
          </w:p>
          <w:p w14:paraId="772921A8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Jaké je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ůvodnění pro prodloužení doby trvání výkonu z 300 minut na 420 minut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? 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Není potom omezení frekvencí 2/1 den nadhodnocené? </w:t>
            </w:r>
          </w:p>
          <w:p w14:paraId="7639F597" w14:textId="41D41129" w:rsidR="003D0E82" w:rsidRPr="003D0E82" w:rsidRDefault="003D0E82" w:rsidP="003D0E82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66519C">
              <w:rPr>
                <w:rFonts w:eastAsia="Times New Roman" w:cstheme="minorHAnsi"/>
                <w:color w:val="EE0000"/>
                <w:sz w:val="18"/>
                <w:szCs w:val="18"/>
                <w:lang w:eastAsia="cs-CZ"/>
              </w:rPr>
              <w:lastRenderedPageBreak/>
              <w:t xml:space="preserve">Komentář ČSPH: </w:t>
            </w:r>
            <w:r w:rsidRPr="0066519C">
              <w:rPr>
                <w:rFonts w:cstheme="minorHAnsi"/>
                <w:color w:val="EE0000"/>
                <w:sz w:val="18"/>
                <w:szCs w:val="18"/>
              </w:rPr>
              <w:t xml:space="preserve">Navržené </w:t>
            </w:r>
            <w:r w:rsidRPr="003D0E82">
              <w:rPr>
                <w:rFonts w:cstheme="minorHAnsi"/>
                <w:color w:val="EE0000"/>
                <w:sz w:val="18"/>
                <w:szCs w:val="18"/>
              </w:rPr>
              <w:t>prodloužení obvyklé doby trvání výkonu z 300 na 420 minut odpovídá reálné klinické praxi. Původní časová dotace byla výrazně podhodnocená a neodrážela skutečnou technickou, personální a organizační náročnost mikrochirurgického volného přenosu laloku. Navržená úprava představuje nápravu historicky nesprávného nastavení, nikoli rozšíření rozsahu výkonu.</w:t>
            </w:r>
          </w:p>
          <w:p w14:paraId="288F9360" w14:textId="77777777" w:rsidR="003D0E82" w:rsidRPr="003D0E82" w:rsidRDefault="003D0E82" w:rsidP="003D0E82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3D0E82">
              <w:rPr>
                <w:rFonts w:cstheme="minorHAnsi"/>
                <w:color w:val="EE0000"/>
                <w:sz w:val="18"/>
                <w:szCs w:val="18"/>
              </w:rPr>
              <w:t>V praxi výkon často trvá i déle než 420 minut, zejména při složitějších rekonstrukcích, reoperacích nebo při nutnosti řešení intraoperačních komplikací. Navržená hodnota proto představuje realistický průměr, nikoli maximální čas.</w:t>
            </w:r>
          </w:p>
          <w:p w14:paraId="2715848C" w14:textId="5B5F7B32" w:rsidR="003D0E82" w:rsidRPr="003D0E82" w:rsidRDefault="003D0E82" w:rsidP="003D0E82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3D0E82">
              <w:rPr>
                <w:rFonts w:cstheme="minorHAnsi"/>
                <w:color w:val="EE0000"/>
                <w:sz w:val="18"/>
                <w:szCs w:val="18"/>
              </w:rPr>
              <w:t xml:space="preserve">Omezení frekvence 2/1 den nepovažuje ČSPCH za nadhodnocené. Dva výkony v jednom dni jsou proveditelné, typicky v indikovaných případech (např. oboustranná okamžitá rekonstrukce prsu volným DIEP lalokem při profylaktické mastektomii). Současné provádění ještě většího počtu volných laloků (tři a více) v jednom dni je </w:t>
            </w:r>
            <w:r w:rsidR="00AF5CC3" w:rsidRPr="003D0E82">
              <w:rPr>
                <w:rFonts w:cstheme="minorHAnsi"/>
                <w:color w:val="EE0000"/>
                <w:sz w:val="18"/>
                <w:szCs w:val="18"/>
              </w:rPr>
              <w:t>však výjimečné</w:t>
            </w:r>
            <w:r w:rsidRPr="003D0E82">
              <w:rPr>
                <w:rFonts w:cstheme="minorHAnsi"/>
                <w:color w:val="EE0000"/>
                <w:sz w:val="18"/>
                <w:szCs w:val="18"/>
              </w:rPr>
              <w:t xml:space="preserve"> a v běžné praxi se neprovádí.</w:t>
            </w:r>
          </w:p>
          <w:p w14:paraId="7FFD1360" w14:textId="04B3FC14" w:rsidR="000B63FB" w:rsidRPr="003D0E82" w:rsidRDefault="003D0E82" w:rsidP="003D0E82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3D0E82">
              <w:rPr>
                <w:rFonts w:cstheme="minorHAnsi"/>
                <w:color w:val="EE0000"/>
                <w:sz w:val="18"/>
                <w:szCs w:val="18"/>
              </w:rPr>
              <w:t>Navržená kombinace obvyklé doby trvání výkonu a frekvenčního omezení proto odpovídá reálným možnostem specializovaných pracovišť a nevede k nadhodnocení výkonu.</w:t>
            </w:r>
          </w:p>
          <w:p w14:paraId="2ADD5911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Opět dochází k násobnému navýšení bodové hodnoty, a enormnímu navýšení PMAT, PLP, přístrojů – viz obecná připomínka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evidovat množství šicího materiálu i ostatního PMAT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n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apř. </w:t>
            </w:r>
            <w:proofErr w:type="gram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oblečení - pláště</w:t>
            </w:r>
            <w:proofErr w:type="gram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10 x, roušky, čepice 7x, rukavice 14</w:t>
            </w:r>
            <w:proofErr w:type="gram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x ,</w:t>
            </w:r>
            <w:proofErr w:type="gram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neodpovídá počtu nositelů, nutno snížit.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Klipy 60x, </w:t>
            </w:r>
            <w:proofErr w:type="spell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staplery</w:t>
            </w:r>
            <w:proofErr w:type="spell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2x a šití 32x – vyjasnit tyto počty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. 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30 balení 10 ks kompresů z gázy, břišní roušky 50 ks, 5 obinadel?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Atd…</w:t>
            </w:r>
          </w:p>
          <w:p w14:paraId="3B0DFA16" w14:textId="4E08711B" w:rsidR="00DD7FA3" w:rsidRPr="00DD7FA3" w:rsidRDefault="00DD7FA3" w:rsidP="00DD7FA3">
            <w:pPr>
              <w:rPr>
                <w:color w:val="EE0000"/>
                <w:sz w:val="18"/>
                <w:szCs w:val="18"/>
                <w:lang w:eastAsia="cs-CZ"/>
              </w:rPr>
            </w:pPr>
            <w:r w:rsidRPr="00DD7FA3">
              <w:rPr>
                <w:color w:val="EE0000"/>
                <w:sz w:val="18"/>
                <w:szCs w:val="18"/>
                <w:lang w:eastAsia="cs-CZ"/>
              </w:rPr>
              <w:t xml:space="preserve">Komentář ČSPCH: </w:t>
            </w:r>
            <w:r w:rsidRPr="00DD7FA3">
              <w:rPr>
                <w:color w:val="EE0000"/>
                <w:sz w:val="18"/>
                <w:szCs w:val="18"/>
                <w:lang w:eastAsia="cs-CZ"/>
              </w:rPr>
              <w:t>námitka zdravotních pojišťoven k „enormnímu“ navýšení PMAT, PLP a přístrojů u výkonu 61171 odpovídá obecné připomínce, viz komentář ze strany ČSPCH výše. Navržená kalkulace reflektuje reálnou spotřebu materiálu při mikrochirurgickém volném přenosu laloku a představuje nápravu dlouhodobě podhodnoceného nastavení výkonu, nikoli nepřiměřené navýšení.</w:t>
            </w:r>
          </w:p>
          <w:p w14:paraId="6A48BB61" w14:textId="2A68B12B" w:rsidR="00DD7FA3" w:rsidRPr="00DD7FA3" w:rsidRDefault="00DD7FA3" w:rsidP="00DD7FA3">
            <w:pPr>
              <w:rPr>
                <w:color w:val="EE0000"/>
                <w:sz w:val="18"/>
                <w:szCs w:val="18"/>
                <w:lang w:eastAsia="cs-CZ"/>
              </w:rPr>
            </w:pPr>
            <w:r w:rsidRPr="00DD7FA3">
              <w:rPr>
                <w:color w:val="EE0000"/>
                <w:sz w:val="18"/>
                <w:szCs w:val="18"/>
                <w:lang w:eastAsia="cs-CZ"/>
              </w:rPr>
              <w:t xml:space="preserve">Uvedené počty jednorázového materiálu (operační oděvy, rukavice, roušky, šicí materiál, klipy, </w:t>
            </w:r>
            <w:proofErr w:type="spellStart"/>
            <w:r w:rsidRPr="00DD7FA3">
              <w:rPr>
                <w:color w:val="EE0000"/>
                <w:sz w:val="18"/>
                <w:szCs w:val="18"/>
                <w:lang w:eastAsia="cs-CZ"/>
              </w:rPr>
              <w:t>staplery</w:t>
            </w:r>
            <w:proofErr w:type="spellEnd"/>
            <w:r w:rsidRPr="00DD7FA3">
              <w:rPr>
                <w:color w:val="EE0000"/>
                <w:sz w:val="18"/>
                <w:szCs w:val="18"/>
                <w:lang w:eastAsia="cs-CZ"/>
              </w:rPr>
              <w:t>, obvazový a krycí materiál) odpovídají skutečné organizaci výkonu, který je prováděn: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="00AF5CC3">
              <w:rPr>
                <w:color w:val="EE0000"/>
                <w:sz w:val="18"/>
                <w:szCs w:val="18"/>
                <w:lang w:eastAsia="cs-CZ"/>
              </w:rPr>
              <w:t xml:space="preserve">mnoho </w:t>
            </w:r>
            <w:r w:rsidRPr="00DD7FA3">
              <w:rPr>
                <w:color w:val="EE0000"/>
                <w:sz w:val="18"/>
                <w:szCs w:val="18"/>
                <w:lang w:eastAsia="cs-CZ"/>
              </w:rPr>
              <w:t>hodin,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DD7FA3">
              <w:rPr>
                <w:color w:val="EE0000"/>
                <w:sz w:val="18"/>
                <w:szCs w:val="18"/>
                <w:lang w:eastAsia="cs-CZ"/>
              </w:rPr>
              <w:t>často dvěma operačními týmy,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DD7FA3">
              <w:rPr>
                <w:color w:val="EE0000"/>
                <w:sz w:val="18"/>
                <w:szCs w:val="18"/>
                <w:lang w:eastAsia="cs-CZ"/>
              </w:rPr>
              <w:t>s opakovanými fázemi převlékání, výměny rukavic a materiálu,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DD7FA3">
              <w:rPr>
                <w:color w:val="EE0000"/>
                <w:sz w:val="18"/>
                <w:szCs w:val="18"/>
                <w:lang w:eastAsia="cs-CZ"/>
              </w:rPr>
              <w:t>s vysokými nároky na hemostázu, asepsi a bezpečnost.</w:t>
            </w:r>
          </w:p>
          <w:p w14:paraId="034968EF" w14:textId="77777777" w:rsidR="00DD7FA3" w:rsidRPr="00DD7FA3" w:rsidRDefault="00DD7FA3" w:rsidP="00DD7FA3">
            <w:pPr>
              <w:rPr>
                <w:color w:val="EE0000"/>
                <w:sz w:val="18"/>
                <w:szCs w:val="18"/>
                <w:lang w:eastAsia="cs-CZ"/>
              </w:rPr>
            </w:pPr>
            <w:r w:rsidRPr="00DD7FA3">
              <w:rPr>
                <w:color w:val="EE0000"/>
                <w:sz w:val="18"/>
                <w:szCs w:val="18"/>
                <w:lang w:eastAsia="cs-CZ"/>
              </w:rPr>
              <w:t xml:space="preserve">Počty šicích materiálů, klipů a </w:t>
            </w:r>
            <w:proofErr w:type="spellStart"/>
            <w:r w:rsidRPr="00DD7FA3">
              <w:rPr>
                <w:color w:val="EE0000"/>
                <w:sz w:val="18"/>
                <w:szCs w:val="18"/>
                <w:lang w:eastAsia="cs-CZ"/>
              </w:rPr>
              <w:t>staplerů</w:t>
            </w:r>
            <w:proofErr w:type="spellEnd"/>
            <w:r w:rsidRPr="00DD7FA3">
              <w:rPr>
                <w:color w:val="EE0000"/>
                <w:sz w:val="18"/>
                <w:szCs w:val="18"/>
                <w:lang w:eastAsia="cs-CZ"/>
              </w:rPr>
              <w:t xml:space="preserve"> reflektují rozsah preparace cévní stopky, uzávěr donorské i příjmové oblasti, </w:t>
            </w:r>
            <w:proofErr w:type="spellStart"/>
            <w:r w:rsidRPr="00DD7FA3">
              <w:rPr>
                <w:color w:val="EE0000"/>
                <w:sz w:val="18"/>
                <w:szCs w:val="18"/>
                <w:lang w:eastAsia="cs-CZ"/>
              </w:rPr>
              <w:t>mikroanastomózy</w:t>
            </w:r>
            <w:proofErr w:type="spellEnd"/>
            <w:r w:rsidRPr="00DD7FA3">
              <w:rPr>
                <w:color w:val="EE0000"/>
                <w:sz w:val="18"/>
                <w:szCs w:val="18"/>
                <w:lang w:eastAsia="cs-CZ"/>
              </w:rPr>
              <w:t xml:space="preserve"> a definitivní suturu. Uvedené hodnoty představují obvyklý průměr spotřeby, nikoli maximální extrémy.</w:t>
            </w:r>
          </w:p>
          <w:p w14:paraId="08AE9927" w14:textId="0D619072" w:rsidR="000B63FB" w:rsidRPr="00AF5CC3" w:rsidRDefault="00DD7FA3" w:rsidP="00AF5CC3">
            <w:pPr>
              <w:rPr>
                <w:color w:val="EE0000"/>
                <w:sz w:val="18"/>
                <w:szCs w:val="18"/>
                <w:lang w:eastAsia="cs-CZ"/>
              </w:rPr>
            </w:pPr>
            <w:r w:rsidRPr="00DD7FA3">
              <w:rPr>
                <w:color w:val="EE0000"/>
                <w:sz w:val="18"/>
                <w:szCs w:val="18"/>
                <w:lang w:eastAsia="cs-CZ"/>
              </w:rPr>
              <w:t>ČSPCH nepovažuje za odborně ani provozně správné snižovat tyto položky na „teoretické minimum“, které by neodpovídalo reálné klinické praxi a vedlo by k dalšímu podhodnocení výkonu.</w:t>
            </w:r>
          </w:p>
          <w:p w14:paraId="2D361495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Nově uvedeny </w:t>
            </w:r>
            <w:proofErr w:type="spell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ZUMy</w:t>
            </w:r>
            <w:proofErr w:type="spell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– upozorňujeme, že ZUM mikrovaskulární </w:t>
            </w:r>
            <w:proofErr w:type="spell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coupler</w:t>
            </w:r>
            <w:proofErr w:type="spell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není zařazen v Úhradovém katalogu VZP.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Viz výše obecné připomínky.</w:t>
            </w:r>
          </w:p>
          <w:p w14:paraId="3FD15645" w14:textId="1F00CA84" w:rsidR="00DD7FA3" w:rsidRPr="00DD7FA3" w:rsidRDefault="00DD7FA3" w:rsidP="00C77CB7">
            <w:pPr>
              <w:spacing w:after="0" w:line="240" w:lineRule="auto"/>
              <w:jc w:val="both"/>
              <w:rPr>
                <w:rFonts w:ascii="Arial" w:hAnsi="Arial" w:cs="Arial"/>
                <w:color w:val="EE0000"/>
                <w:kern w:val="2"/>
                <w:sz w:val="16"/>
                <w:szCs w:val="16"/>
                <w:lang w:eastAsia="hi-IN" w:bidi="hi-IN"/>
              </w:rPr>
            </w:pPr>
            <w:r w:rsidRPr="00DD7FA3">
              <w:rPr>
                <w:rFonts w:ascii="Arial" w:hAnsi="Arial" w:cs="Arial"/>
                <w:color w:val="EE0000"/>
                <w:kern w:val="2"/>
                <w:sz w:val="16"/>
                <w:szCs w:val="16"/>
                <w:lang w:eastAsia="hi-IN" w:bidi="hi-IN"/>
              </w:rPr>
              <w:t>Komentář ČSPCH: viz podrobné zdůvodnění k obecné připomínce výše.</w:t>
            </w:r>
          </w:p>
          <w:p w14:paraId="08924916" w14:textId="5AC96B93" w:rsidR="000B63FB" w:rsidRPr="00B726DC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7BAEFDCD" w14:textId="77777777" w:rsidTr="00BA01D7">
        <w:trPr>
          <w:trHeight w:val="20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A46F6" w14:textId="49E81D54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631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F40F" w14:textId="3F35E589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61173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VOLNÝ PŘENOS SVALOVÉHO A SVALOVĚ KOŽNÍHO LALOKU MIKROCHIRURGICKOU TECHNIKOU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doby 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 xml:space="preserve">trvání, popisu, obsahu, nositelů výkonu, materiálů, přípravků, přístrojů, </w:t>
            </w:r>
            <w:proofErr w:type="spellStart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ZUMu</w:t>
            </w:r>
            <w:proofErr w:type="spellEnd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8B63E6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 xml:space="preserve">Viz obecné připomínky a dále </w:t>
            </w:r>
          </w:p>
          <w:p w14:paraId="078431EB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757BC328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aké je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ůvodnění pro prodloužení doby trvání výkonu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z 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390 min na 510 min?</w:t>
            </w:r>
          </w:p>
          <w:p w14:paraId="74636B82" w14:textId="77777777" w:rsidR="00AF5CC3" w:rsidRPr="00AF5CC3" w:rsidRDefault="00AF5CC3" w:rsidP="00AF5CC3">
            <w:pPr>
              <w:rPr>
                <w:color w:val="EE0000"/>
                <w:sz w:val="18"/>
                <w:szCs w:val="18"/>
                <w:lang w:eastAsia="cs-CZ"/>
              </w:rPr>
            </w:pPr>
            <w:r w:rsidRPr="00AF5CC3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ČSPCH: </w:t>
            </w:r>
            <w:r w:rsidRPr="00AF5CC3">
              <w:rPr>
                <w:color w:val="EE0000"/>
                <w:sz w:val="18"/>
                <w:szCs w:val="18"/>
                <w:lang w:eastAsia="cs-CZ"/>
              </w:rPr>
              <w:t>Navržené prodloužení obvyklé doby trvání výkonu z 390 na 510 minut odpovídá reálné klinické praxi u volného přenosu svalového a svalově-kožního laloku mikrochirurgickou technikou. Původní časová dotace</w:t>
            </w:r>
            <w:r w:rsidRPr="00AF5CC3">
              <w:rPr>
                <w:color w:val="EE0000"/>
                <w:lang w:eastAsia="cs-CZ"/>
              </w:rPr>
              <w:t xml:space="preserve"> </w:t>
            </w:r>
            <w:r w:rsidRPr="00AF5CC3">
              <w:rPr>
                <w:color w:val="EE0000"/>
                <w:sz w:val="18"/>
                <w:szCs w:val="18"/>
                <w:lang w:eastAsia="cs-CZ"/>
              </w:rPr>
              <w:t>byla dlouhodobě podhodnocená a neodpovídala skutečné technické, personální a organizační náročnosti tohoto typu výkonu.</w:t>
            </w:r>
          </w:p>
          <w:p w14:paraId="024C5BD0" w14:textId="27E8DFDB" w:rsidR="00AF5CC3" w:rsidRPr="00AF5CC3" w:rsidRDefault="00AF5CC3" w:rsidP="00AF5CC3">
            <w:pPr>
              <w:rPr>
                <w:color w:val="EE0000"/>
                <w:sz w:val="18"/>
                <w:szCs w:val="18"/>
                <w:lang w:eastAsia="cs-CZ"/>
              </w:rPr>
            </w:pPr>
            <w:r w:rsidRPr="00AF5CC3">
              <w:rPr>
                <w:color w:val="EE0000"/>
                <w:sz w:val="18"/>
                <w:szCs w:val="18"/>
                <w:lang w:eastAsia="cs-CZ"/>
              </w:rPr>
              <w:lastRenderedPageBreak/>
              <w:t>Výkon zahrnuje rozsáhlejší preparaci laloku, náročnější odběrové místo, práci ve dvou operačních polích a mikrochirurgické cévní anastomózy, přičemž v praxi často trvá 8 hodin i déle, zejména u komplexních rekonstrukcí nebo reoperací. Hodnota 510 minut představuje realistický průměr, nikoli maximální dobu trvání.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AF5CC3">
              <w:rPr>
                <w:color w:val="EE0000"/>
                <w:sz w:val="18"/>
                <w:szCs w:val="18"/>
                <w:lang w:eastAsia="cs-CZ"/>
              </w:rPr>
              <w:t>Navržená úprava je tedy nápravou historicky nesprávného nastavení, nikoli rozšířením výkonu či jeho nadhodnocením</w:t>
            </w:r>
            <w:r w:rsidRPr="00A63283">
              <w:rPr>
                <w:lang w:eastAsia="cs-CZ"/>
              </w:rPr>
              <w:t>.</w:t>
            </w:r>
          </w:p>
          <w:p w14:paraId="5E2290D1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Opět dochází k násobnému navýšení bodové hodnoty, a enormnímu navýšení PMAT, PLP, přístrojů – viz obecná připomínka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r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evidovat množství šicího materiálu i ostatního PMAT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n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apř. </w:t>
            </w:r>
            <w:proofErr w:type="gram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oblečení - pláště</w:t>
            </w:r>
            <w:proofErr w:type="gram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10 x, roušky, čepice 7x, rukavice 14</w:t>
            </w:r>
            <w:proofErr w:type="gram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x ,</w:t>
            </w:r>
            <w:proofErr w:type="gram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neodpovídá počtu nositelů, nutno snížit.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Klipy 60x, </w:t>
            </w:r>
            <w:proofErr w:type="spell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staplery</w:t>
            </w:r>
            <w:proofErr w:type="spell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2x a šití 32x – vyjasnit tyto počty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. 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35 balení 10 ks kompresů z gázy, břišní roušky 60 ks, 5 obinadel?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Atd…</w:t>
            </w:r>
          </w:p>
          <w:p w14:paraId="5DFACD0C" w14:textId="43785443" w:rsidR="00AF5CC3" w:rsidRPr="00AF5CC3" w:rsidRDefault="00AF5CC3" w:rsidP="00AF5CC3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AF5CC3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</w:t>
            </w: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:</w:t>
            </w: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připomínka zdravotních pojišťoven k navýšení PMAT, PLP a přístrojů u výkonu 61173 odpovídá obecné připomínce, ke které již bylo ze strany ČSPCH podáno souhrnné odborné stanovisko. Navržená kalkulace reflektuje reálnou materiálovou náročnost mikrochirurgického volného přenosu svalového a svalově-kožního laloku</w:t>
            </w: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a představuje nápravu dlouhodobě podhodnoceného nastavení výkonu.</w:t>
            </w:r>
          </w:p>
          <w:p w14:paraId="799939CB" w14:textId="77777777" w:rsidR="00AF5CC3" w:rsidRPr="00AF5CC3" w:rsidRDefault="00AF5CC3" w:rsidP="00AF5CC3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Uvedené počty jednorázového materiálu (operační oděvy, roušky, čepice, rukavice) neodpovídají pouze počtu nositelů, ale zohledňují délku výkonu (řádově 8 hodin), práci dvou operačních týmů, opakované převlékání a výměny rukavic z hygienických a bezpečnostních důvodů.</w:t>
            </w:r>
          </w:p>
          <w:p w14:paraId="064B2B4B" w14:textId="77777777" w:rsidR="00AF5CC3" w:rsidRPr="00AF5CC3" w:rsidRDefault="00AF5CC3" w:rsidP="00AF5CC3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Počty klipů, </w:t>
            </w:r>
            <w:proofErr w:type="spellStart"/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staplerů</w:t>
            </w:r>
            <w:proofErr w:type="spellEnd"/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a šicího materiálu reflektují rozsah preparace cévní stopky, vícevrstevný uzávěr donorské i příjmové oblasti, </w:t>
            </w:r>
            <w:proofErr w:type="spellStart"/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mikroanastomózy</w:t>
            </w:r>
            <w:proofErr w:type="spellEnd"/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a definitivní suturu. Uvedené hodnoty představují obvyklý průměr spotřeby, nikoli maximální extrémní hodnoty.</w:t>
            </w:r>
          </w:p>
          <w:p w14:paraId="0469C774" w14:textId="63978E87" w:rsidR="00AF5CC3" w:rsidRPr="00AF5CC3" w:rsidRDefault="00AF5CC3" w:rsidP="00AF5CC3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Množství obvazového a krycího materiálu (kompresy, břišní roušky, obinadla) odpovídá rozsahu operačního pole, délce výkonu a nutnosti průběžné hemostázy a udržení sterility.</w:t>
            </w:r>
          </w:p>
          <w:p w14:paraId="6F1A8953" w14:textId="69155E37" w:rsidR="000B63FB" w:rsidRPr="00B16A2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</w:p>
          <w:p w14:paraId="68132877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Nově uvedeny </w:t>
            </w:r>
            <w:proofErr w:type="spell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ZUMy</w:t>
            </w:r>
            <w:proofErr w:type="spell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– upozorňujeme, že ZUM mikrovaskulární </w:t>
            </w:r>
            <w:proofErr w:type="spell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coupler</w:t>
            </w:r>
            <w:proofErr w:type="spell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není zařazen v Úhradovém katalogu VZP.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Viz výše obecné připomínky.</w:t>
            </w:r>
          </w:p>
          <w:p w14:paraId="42044C0D" w14:textId="12C31DFF" w:rsidR="000B63FB" w:rsidRPr="00AF5CC3" w:rsidRDefault="00AF5CC3" w:rsidP="00C77CB7">
            <w:pPr>
              <w:spacing w:after="0" w:line="240" w:lineRule="auto"/>
              <w:jc w:val="both"/>
              <w:rPr>
                <w:rFonts w:ascii="Arial" w:hAnsi="Arial" w:cs="Arial"/>
                <w:color w:val="EE0000"/>
                <w:kern w:val="2"/>
                <w:sz w:val="16"/>
                <w:szCs w:val="16"/>
                <w:lang w:eastAsia="hi-IN" w:bidi="hi-IN"/>
              </w:rPr>
            </w:pPr>
            <w:r w:rsidRPr="00DD7FA3">
              <w:rPr>
                <w:rFonts w:ascii="Arial" w:hAnsi="Arial" w:cs="Arial"/>
                <w:color w:val="EE0000"/>
                <w:kern w:val="2"/>
                <w:sz w:val="16"/>
                <w:szCs w:val="16"/>
                <w:lang w:eastAsia="hi-IN" w:bidi="hi-IN"/>
              </w:rPr>
              <w:t>Komentář ČSPCH: viz podrobné zdůvodnění k obecné připomínce výše.</w:t>
            </w:r>
          </w:p>
          <w:p w14:paraId="471E97B6" w14:textId="7503601E" w:rsidR="000B63FB" w:rsidRPr="00B726DC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68CC408C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B95C4" w14:textId="72C963A5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631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3016" w14:textId="38CD2CD4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61175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VOLNÝ PŘENOS VASKULARIZOVANÉ KOSTI, PŘENOS PRSTU Z NOHY NA RUKU MIKROCHIRURGICKOU TECHNIKOU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doby trvání, popisu, obsahu, nositelů výkonu, materiálů, přípravků, přístrojů, </w:t>
            </w:r>
            <w:proofErr w:type="spellStart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ZUMu</w:t>
            </w:r>
            <w:proofErr w:type="spellEnd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5CECB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Viz obecné připomínky a dále </w:t>
            </w:r>
          </w:p>
          <w:p w14:paraId="1ACB11EC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7B7B4BD8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aké je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ůvodnění pro prodloužení doby trvání výkonu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480 min na 540 min?</w:t>
            </w:r>
          </w:p>
          <w:p w14:paraId="1F22A8B5" w14:textId="77777777" w:rsidR="00241AA7" w:rsidRPr="00241AA7" w:rsidRDefault="00241AA7" w:rsidP="00241AA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ČSPCH: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Navržené prodloužení obvyklé doby trvání výkonu z 480 na 540 minut odpovídá reálné klinické praxi u volného přenosu vaskularizované kosti nebo prstu z nohy na ruku mikrochirurgickou technikou. Původní časová dotace byla dlouhodobě podhodnocená a neodrážela skutečnou technickou a organizační náročnost výkonu.</w:t>
            </w:r>
          </w:p>
          <w:p w14:paraId="0FAEE772" w14:textId="77777777" w:rsidR="00241AA7" w:rsidRPr="00241AA7" w:rsidRDefault="00241AA7" w:rsidP="00241AA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Výkon zahrnuje nejen mikrochirurgické cévní anastomózy, ale také odběr skeletu, osteosyntézu v příjmové oblasti, peroperační RTG kontrolu, často </w:t>
            </w:r>
            <w:proofErr w:type="spellStart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mikrosuturu</w:t>
            </w:r>
            <w:proofErr w:type="spellEnd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nervů a suturu šlach, a probíhá ve dvou operačních polích. V praxi tyto výkony běžně trvají déle než 9 hodin.</w:t>
            </w:r>
          </w:p>
          <w:p w14:paraId="441997C0" w14:textId="7CF2D8E5" w:rsidR="000B63FB" w:rsidRPr="00241AA7" w:rsidRDefault="00241AA7" w:rsidP="00241AA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Navržená hodnota 540 minut proto představuje realistický průměr, nikoli maximální dobu trvání, a je nápravou historicky nesprávného nastavení, nikoli nadhodnocením výkonu.</w:t>
            </w:r>
          </w:p>
          <w:p w14:paraId="24DF8B60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Opět dochází k násobnému navýšení bodové hodnoty, a enormnímu navýšení PMAT, PLP, přístrojů – viz obecná připomínka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-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evidovat množství šicího materiálu i ostatního PMAT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n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apř. </w:t>
            </w:r>
            <w:proofErr w:type="gram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oblečení - pláště</w:t>
            </w:r>
            <w:proofErr w:type="gram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10 x, roušky, čepice 7x, rukavice 14</w:t>
            </w:r>
            <w:proofErr w:type="gram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x ,</w:t>
            </w:r>
            <w:proofErr w:type="gram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neodpovídá počtu nositelů, nutno snížit.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Klipy 60x, </w:t>
            </w:r>
            <w:proofErr w:type="spell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staplery</w:t>
            </w:r>
            <w:proofErr w:type="spell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2x a šití 32x – vyjasnit tyto počty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. 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35 balení 10 ks kompresů z gázy, břišní roušky 60 ks, 5 obinadel?</w:t>
            </w:r>
            <w:r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</w:t>
            </w: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Atd…</w:t>
            </w:r>
          </w:p>
          <w:p w14:paraId="09671E66" w14:textId="03867E37" w:rsidR="00241AA7" w:rsidRPr="00241AA7" w:rsidRDefault="00241AA7" w:rsidP="00241AA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lastRenderedPageBreak/>
              <w:t xml:space="preserve">Komentář ČSPCH: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připomínka zdravotních pojišťoven k navýšení PMAT, PLP a přístrojů u výkonu 61175 odpovídá obecné připomínce, ke které již bylo ze strany ČSPCH podáno souhrnné odborné stanovisko. Navržená kalkulace reflektuje reálnou materiálovou a přístrojovou náročnost mikrochirurgického přenosu vaskularizované kosti nebo prstu, který patří k nejkomplexnějším výkonům plastické chirurgie.</w:t>
            </w:r>
          </w:p>
          <w:p w14:paraId="5405E201" w14:textId="77777777" w:rsidR="00241AA7" w:rsidRPr="00241AA7" w:rsidRDefault="00241AA7" w:rsidP="00241AA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Uvedené počty jednorázového materiálu (operační oděvy, roušky, čepice, rukavice) neodpovídají pouze počtu nositelů, ale zohledňují extrémní délku výkonu (řádově 9 hodin), práci ve dvou operačních polích a dvou operačních týmech, opakované převlékání a výměny z hygienických a bezpečnostních důvodů.</w:t>
            </w:r>
          </w:p>
          <w:p w14:paraId="00BC2DFD" w14:textId="77777777" w:rsidR="00241AA7" w:rsidRPr="00241AA7" w:rsidRDefault="00241AA7" w:rsidP="00241AA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Počty klipů, </w:t>
            </w:r>
            <w:proofErr w:type="spellStart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staplerů</w:t>
            </w:r>
            <w:proofErr w:type="spellEnd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a šicího materiálu reflektují rozsáhlou preparaci cévní stopky, odběr skeletu, osteosyntézu, </w:t>
            </w:r>
            <w:proofErr w:type="spellStart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mikroanastomózy</w:t>
            </w:r>
            <w:proofErr w:type="spellEnd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, suturu šlach a nervů (u přenosu prstu) a vícevrstevný uzávěr donorské i příjmové oblasti. Uvedené hodnoty představují obvyklý průměr spotřeby, nikoli extrémní nebo nadstandardní hodnoty.</w:t>
            </w:r>
          </w:p>
          <w:p w14:paraId="0F618340" w14:textId="575B37EF" w:rsidR="00241AA7" w:rsidRPr="00241AA7" w:rsidRDefault="00241AA7" w:rsidP="00241AA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Množství obvazového a krycího materiálu (kompresy, břišní roušky, obinadla) odpovídá rozsahu výkonu, délce operačního času a nutnosti průběžné hemostázy a udržení sterility.</w:t>
            </w:r>
          </w:p>
          <w:p w14:paraId="2EF2A78F" w14:textId="77777777" w:rsidR="000B63FB" w:rsidRPr="00B16A2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</w:p>
          <w:p w14:paraId="2E12EFF1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</w:pPr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Nově uvedeny </w:t>
            </w:r>
            <w:proofErr w:type="spell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ZUMy</w:t>
            </w:r>
            <w:proofErr w:type="spell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– upozorňujeme, že ZUM mikrovaskulární </w:t>
            </w:r>
            <w:proofErr w:type="spellStart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>coupler</w:t>
            </w:r>
            <w:proofErr w:type="spellEnd"/>
            <w:r w:rsidRPr="00B16A2B">
              <w:rPr>
                <w:rFonts w:ascii="Arial" w:hAnsi="Arial" w:cs="Arial"/>
                <w:kern w:val="2"/>
                <w:sz w:val="16"/>
                <w:szCs w:val="16"/>
                <w:lang w:eastAsia="hi-IN" w:bidi="hi-IN"/>
              </w:rPr>
              <w:t xml:space="preserve"> není zařazen v Úhradovém katalogu VZP.</w:t>
            </w:r>
          </w:p>
          <w:p w14:paraId="6EDB16B6" w14:textId="5430278C" w:rsidR="00241AA7" w:rsidRPr="00241AA7" w:rsidRDefault="00241AA7" w:rsidP="00241AA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: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ZUM mikrovaskulární </w:t>
            </w:r>
            <w:proofErr w:type="spellStart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dosud není trvale zařazen v Úhradovém katalogu VZP. Jedná se však o implantovaný zdravotnický prostředek, který je standardně používán u mikrochirurgických výkonů a je uveden v číselníku Ministerstva zdravotnictví.</w:t>
            </w:r>
          </w:p>
          <w:p w14:paraId="66032B97" w14:textId="77777777" w:rsidR="00241AA7" w:rsidRPr="00241AA7" w:rsidRDefault="00241AA7" w:rsidP="00241AA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Dodavatel zdravotnického prostředku v ČR v současné době aktivně připravuje podklady k jeho zařazení do Úhradového katalogu VZP v souladu s platnými pravidly. ČSPCH považuje jeho zahrnutí do kalkulace výkonu za odborně a ekonomicky odůvodněné vzhledem ke snížení rizika selhání anastomózy a nutnosti reoperací.</w:t>
            </w:r>
          </w:p>
          <w:p w14:paraId="383697A2" w14:textId="65FCD262" w:rsidR="000B63FB" w:rsidRPr="00241AA7" w:rsidRDefault="00241AA7" w:rsidP="00241AA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 proto na uvedení tohoto ZUM v kalkulaci výkonů trvá, při respektování probíhajícího procesu jeho formálního zařazení do ÚK VZP.</w:t>
            </w:r>
          </w:p>
          <w:p w14:paraId="2163E1D8" w14:textId="77777777" w:rsidR="000B63FB" w:rsidRPr="00B16A2B" w:rsidRDefault="000B63FB" w:rsidP="00C77CB7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</w:p>
          <w:p w14:paraId="4E27D2BB" w14:textId="06563ED9" w:rsidR="000B63FB" w:rsidRPr="00B726DC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6355E6C2" w14:textId="77777777" w:rsidTr="00A37C78">
        <w:trPr>
          <w:trHeight w:val="1297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53B48" w14:textId="1B4FE2F8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631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04618" w14:textId="6DA04233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61201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REPLANTACE JEDNOHO PRSTU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doby trvání, popisu, obsahu, nositelů výkonu, materiálů, přípravků, přístrojů, </w:t>
            </w:r>
            <w:proofErr w:type="spellStart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ZUMu</w:t>
            </w:r>
            <w:proofErr w:type="spellEnd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C8628C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Viz obecné připomínky a dále </w:t>
            </w:r>
          </w:p>
          <w:p w14:paraId="2B794A5A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67261D72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aké je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ůvodnění pro prodloužení doby trvání výkonu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240 min na 270 min?</w:t>
            </w:r>
          </w:p>
          <w:p w14:paraId="0BA464EE" w14:textId="284FB712" w:rsidR="008F4577" w:rsidRPr="008F4577" w:rsidRDefault="008F4577" w:rsidP="008F457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8F457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Stanovisko ČSPCH k připomínce ZP – doba trvání výkonu 61201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Navržené prodloužení obvyklé doby trvání výkonu z 240 na 270 minut odpovídá reálné klinické praxi u mikrochirurgické replantace prstu. Původní časová dotace byla dlouhodobě podhodnocená a neodrážela skutečný rozsah výkonu.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Výkon zahrnuje revizi rány a amputátu, osteosyntézu, suturu šlach, obvykle jednu arteriální a dvě venózní </w:t>
            </w:r>
            <w:proofErr w:type="spellStart"/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mikroanastomózy</w:t>
            </w:r>
            <w:proofErr w:type="spellEnd"/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mikrosuturu</w:t>
            </w:r>
            <w:proofErr w:type="spellEnd"/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digitálních nervů a peroperační RTG kontrolu, přičemž jeho délka je významně ovlivněna stavem amputátu a nutností řešit </w:t>
            </w:r>
            <w:proofErr w:type="spellStart"/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vasospasmy</w:t>
            </w:r>
            <w:proofErr w:type="spellEnd"/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či revize anastomóz. V praxi tyto výkony běžně přesahují 4 hodiny.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Navržená hodnota 270 minut proto představuje realistický průměr, nikoli maximální dobu trvání, a je nápravou historicky nesprávného nastavení výkonu.</w:t>
            </w:r>
          </w:p>
          <w:p w14:paraId="3CC0C019" w14:textId="77777777" w:rsidR="008F4577" w:rsidRPr="00E97DDA" w:rsidRDefault="008F4577" w:rsidP="008F4577"/>
          <w:p w14:paraId="38C83597" w14:textId="49965D6B" w:rsidR="008F4577" w:rsidRDefault="008F4577" w:rsidP="00C77CB7">
            <w:pPr>
              <w:spacing w:after="0" w:line="240" w:lineRule="auto"/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</w:p>
          <w:p w14:paraId="3C449031" w14:textId="2B821765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br/>
              <w:t>Opět dochází k násobnému navýšení bodové hodnoty, a enormnímu navýšení PMAT, PLP, přístrojů – viz obecná připomínka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r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evidovat množství šicího materiálu i ostatního PMAT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n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apř.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oblečení - pláště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roušky, čepice,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rukavice 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Klipy, </w:t>
            </w:r>
            <w:proofErr w:type="spellStart"/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staplery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šití, kompresy z gázy, břišní roušky,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obinadla,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atd.  – vyjasnit tyto počty</w:t>
            </w:r>
          </w:p>
          <w:p w14:paraId="5CC4FB7D" w14:textId="77777777" w:rsidR="008F4577" w:rsidRDefault="008F4577" w:rsidP="008F4577">
            <w:pPr>
              <w:rPr>
                <w:color w:val="EE0000"/>
                <w:sz w:val="18"/>
                <w:szCs w:val="18"/>
                <w:lang w:eastAsia="cs-CZ"/>
              </w:rPr>
            </w:pPr>
            <w:r w:rsidRPr="008F457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8F4577">
              <w:rPr>
                <w:color w:val="EE0000"/>
                <w:sz w:val="18"/>
                <w:szCs w:val="18"/>
                <w:lang w:eastAsia="cs-CZ"/>
              </w:rPr>
              <w:t>připomínka zdravotních pojišťoven k navýšení PMAT, PLP a přístrojů u výkonu 61201 odpovídá obecné připomínce, ke které již bylo ze strany ČSPCH podáno souhrnné odborné stanovisko. Navržená kalkulace reflektuje reálnou materiálovou náročnost mikrochirurgické replantace prstu, nikoli nepřiměřené navýšení.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8F4577">
              <w:rPr>
                <w:color w:val="EE0000"/>
                <w:sz w:val="18"/>
                <w:szCs w:val="18"/>
                <w:lang w:eastAsia="cs-CZ"/>
              </w:rPr>
              <w:t>Uvedené počty jednorázového materiálu (operační oděvy, roušky, čepice, rukavice) neodpovídají pouze počtu nositelů, ale zohledňují délku výkonu, opakované převlékání a výměny z hygienických a bezpečnostních důvodů.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8F4577">
              <w:rPr>
                <w:color w:val="EE0000"/>
                <w:sz w:val="18"/>
                <w:szCs w:val="18"/>
                <w:lang w:eastAsia="cs-CZ"/>
              </w:rPr>
              <w:t xml:space="preserve">Počty klipů, </w:t>
            </w:r>
            <w:proofErr w:type="spellStart"/>
            <w:r w:rsidRPr="008F4577">
              <w:rPr>
                <w:color w:val="EE0000"/>
                <w:sz w:val="18"/>
                <w:szCs w:val="18"/>
                <w:lang w:eastAsia="cs-CZ"/>
              </w:rPr>
              <w:t>staplerů</w:t>
            </w:r>
            <w:proofErr w:type="spellEnd"/>
            <w:r w:rsidRPr="008F4577">
              <w:rPr>
                <w:color w:val="EE0000"/>
                <w:sz w:val="18"/>
                <w:szCs w:val="18"/>
                <w:lang w:eastAsia="cs-CZ"/>
              </w:rPr>
              <w:t xml:space="preserve"> a šicího materiálu odpovídají rozsahu preparace cév, osteosyntéze, </w:t>
            </w:r>
            <w:proofErr w:type="spellStart"/>
            <w:r w:rsidRPr="008F4577">
              <w:rPr>
                <w:color w:val="EE0000"/>
                <w:sz w:val="18"/>
                <w:szCs w:val="18"/>
                <w:lang w:eastAsia="cs-CZ"/>
              </w:rPr>
              <w:t>mikroanastomózám</w:t>
            </w:r>
            <w:proofErr w:type="spellEnd"/>
            <w:r w:rsidRPr="008F4577">
              <w:rPr>
                <w:color w:val="EE0000"/>
                <w:sz w:val="18"/>
                <w:szCs w:val="18"/>
                <w:lang w:eastAsia="cs-CZ"/>
              </w:rPr>
              <w:t>, suturám šlach a nervů. Uvedené hodnoty představují obvyklý průměr spotřeby, nikoli extrémní nebo nadstandardní množství.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8F4577">
              <w:rPr>
                <w:color w:val="EE0000"/>
                <w:sz w:val="18"/>
                <w:szCs w:val="18"/>
                <w:lang w:eastAsia="cs-CZ"/>
              </w:rPr>
              <w:t>Množství obvazového a krycího materiálu (kompresy z gázy, břišní roušky, obinadla) odpovídá rozsahu operačního pole, průběžné hemostáze a udržení sterility během výkonu.</w:t>
            </w:r>
          </w:p>
          <w:p w14:paraId="7C1877A5" w14:textId="5C2D9BF5" w:rsidR="008F4577" w:rsidRPr="008F4577" w:rsidRDefault="000B63FB" w:rsidP="008F4577">
            <w:pPr>
              <w:rPr>
                <w:color w:val="EE0000"/>
                <w:sz w:val="18"/>
                <w:szCs w:val="18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  <w:t xml:space="preserve">Nově uvedeny </w:t>
            </w:r>
            <w:proofErr w:type="spell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ZUMy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upozorňujeme, že ZUM mikrovaskulární </w:t>
            </w:r>
            <w:proofErr w:type="spell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coupler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není zařazen v Úhradovém katalogu VZP.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="008F4577"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8F4577"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="008F4577"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8F4577"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ČSPCH: ZUM mikrovaskulární </w:t>
            </w:r>
            <w:proofErr w:type="spellStart"/>
            <w:r w:rsidR="008F4577"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="008F4577"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dosud není trvale zařazen v Úhradovém katalogu VZP. Jedná se však o implantovaný zdravotnický prostředek, který je standardně používán u mikrochirurgických výkonů a je uveden v číselníku Ministerstva zdravotnictví.</w:t>
            </w:r>
          </w:p>
          <w:p w14:paraId="51B2F764" w14:textId="77777777" w:rsidR="008F4577" w:rsidRPr="00241AA7" w:rsidRDefault="008F4577" w:rsidP="008F457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Dodavatel zdravotnického prostředku v ČR v současné době aktivně připravuje podklady k jeho zařazení do Úhradového katalogu VZP v souladu s platnými pravidly. ČSPCH považuje jeho zahrnutí do kalkulace výkonu za odborně a ekonomicky odůvodněné vzhledem ke snížení rizika selhání anastomózy a nutnosti reoperací.</w:t>
            </w:r>
          </w:p>
          <w:p w14:paraId="77C9EE89" w14:textId="4D55E22D" w:rsidR="000B63FB" w:rsidRDefault="008F4577" w:rsidP="008F457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 proto na uvedení tohoto ZUM v kalkulaci výkonů trvá, při respektování probíhajícího procesu jeho formálního zařazení do ÚK VZP.</w:t>
            </w:r>
          </w:p>
          <w:p w14:paraId="5E93B364" w14:textId="7898794A" w:rsidR="008F4577" w:rsidRPr="00B726DC" w:rsidRDefault="008F4577" w:rsidP="00A37C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41E727BA" w14:textId="77777777" w:rsidTr="00BA01D7">
        <w:trPr>
          <w:trHeight w:val="34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27BBD" w14:textId="6F0B3F37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631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E4A4" w14:textId="1545F19F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61203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REPLANTACE RUKY VE DLANI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doby trvání, popisu, obsahu, nositelů výkonu, materiálů, přípravků, přístrojů, </w:t>
            </w:r>
            <w:proofErr w:type="spellStart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ZUMu</w:t>
            </w:r>
            <w:proofErr w:type="spellEnd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592B07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Viz obecné připomínky a dále </w:t>
            </w:r>
          </w:p>
          <w:p w14:paraId="4DD499C3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24BB504D" w14:textId="77777777" w:rsidR="008F4577" w:rsidRPr="008F4577" w:rsidRDefault="000B63FB" w:rsidP="008F4577">
            <w:pPr>
              <w:rPr>
                <w:color w:val="EE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aké je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ůvodnění pro prodloužení doby trvání výkonu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480 min na 540 min?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="008F4577" w:rsidRPr="008F457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8F4577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="008F4577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="008F4577" w:rsidRPr="008F4577">
              <w:rPr>
                <w:color w:val="EE0000"/>
                <w:sz w:val="18"/>
                <w:szCs w:val="18"/>
                <w:lang w:eastAsia="cs-CZ"/>
              </w:rPr>
              <w:t>Navržené prodloužení obvyklé doby trvání výkonu z 480 na 540 minut odpovídá reálné klinické praxi u replantace ruky v dlani mikrochirurgickou technikou. Původní časová dotace byla podhodnocená a neodpovídala skutečné technické a organizační náročnosti tohoto výkonu.</w:t>
            </w:r>
          </w:p>
          <w:p w14:paraId="41045E88" w14:textId="77777777" w:rsidR="008F4577" w:rsidRPr="008F4577" w:rsidRDefault="008F4577" w:rsidP="008F4577">
            <w:pPr>
              <w:rPr>
                <w:color w:val="EE0000"/>
                <w:sz w:val="18"/>
                <w:szCs w:val="18"/>
                <w:lang w:eastAsia="cs-CZ"/>
              </w:rPr>
            </w:pPr>
            <w:r w:rsidRPr="008F4577">
              <w:rPr>
                <w:color w:val="EE0000"/>
                <w:sz w:val="18"/>
                <w:szCs w:val="18"/>
                <w:lang w:eastAsia="cs-CZ"/>
              </w:rPr>
              <w:t xml:space="preserve">Výkon zahrnuje rozsáhlou osteosyntézu skeletu ruky, sutury šlach, nervů a měkkých tkání a zpravidla vícečetné mikrochirurgické anastomózy, často s nutností opakovaných revizí a řešení </w:t>
            </w:r>
            <w:proofErr w:type="spellStart"/>
            <w:r w:rsidRPr="008F4577">
              <w:rPr>
                <w:color w:val="EE0000"/>
                <w:sz w:val="18"/>
                <w:szCs w:val="18"/>
                <w:lang w:eastAsia="cs-CZ"/>
              </w:rPr>
              <w:t>vasospasmů</w:t>
            </w:r>
            <w:proofErr w:type="spellEnd"/>
            <w:r w:rsidRPr="008F4577">
              <w:rPr>
                <w:color w:val="EE0000"/>
                <w:sz w:val="18"/>
                <w:szCs w:val="18"/>
                <w:lang w:eastAsia="cs-CZ"/>
              </w:rPr>
              <w:t>. Jedná se o jeden z časově nejnáročnějších výkonů v plastické chirurgii, který v praxi běžně trvá 9 hodin i déle.</w:t>
            </w:r>
          </w:p>
          <w:p w14:paraId="5FAB68F6" w14:textId="77777777" w:rsidR="008F4577" w:rsidRPr="008F4577" w:rsidRDefault="008F4577" w:rsidP="008F4577">
            <w:pPr>
              <w:rPr>
                <w:color w:val="EE0000"/>
                <w:sz w:val="18"/>
                <w:szCs w:val="18"/>
                <w:lang w:eastAsia="cs-CZ"/>
              </w:rPr>
            </w:pPr>
            <w:r w:rsidRPr="008F4577">
              <w:rPr>
                <w:color w:val="EE0000"/>
                <w:sz w:val="18"/>
                <w:szCs w:val="18"/>
                <w:lang w:eastAsia="cs-CZ"/>
              </w:rPr>
              <w:t>Navržená hodnota 540 minut proto představuje realistický průměr, nikoli maximální dobu trvání, a je nápravou historicky nesprávného nastavení výkonu.</w:t>
            </w:r>
          </w:p>
          <w:p w14:paraId="28294562" w14:textId="77777777" w:rsidR="008F4577" w:rsidRDefault="008F4577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71192314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lastRenderedPageBreak/>
              <w:t>Opět dochází k násobnému navýšení bodové hodnoty, a enormnímu navýšení PMAT, PLP, přístrojů – viz obecná připomínka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r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evidovat množství šicího materiálu i ostatního PMAT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n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apř.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oblečení - pláště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roušky, čepice,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rukavice 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Klipy, </w:t>
            </w:r>
            <w:proofErr w:type="spellStart"/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staplery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šití, kompresy z gázy, břišní roušky,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obinadla,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atd.  – vyjasnit tyto počty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</w:p>
          <w:p w14:paraId="6C639DBD" w14:textId="77777777" w:rsidR="000B63FB" w:rsidRPr="00F51F45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Hemostatický prostředek je </w:t>
            </w:r>
            <w:r w:rsidRPr="00F51F45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uveden v PMAT, odebrat ze ZUM.</w:t>
            </w:r>
          </w:p>
          <w:p w14:paraId="7B25960B" w14:textId="77777777" w:rsidR="00BA4C3F" w:rsidRPr="00BA4C3F" w:rsidRDefault="008F4577" w:rsidP="00BA4C3F">
            <w:pPr>
              <w:rPr>
                <w:color w:val="EE0000"/>
                <w:sz w:val="18"/>
                <w:szCs w:val="18"/>
                <w:lang w:eastAsia="cs-CZ"/>
              </w:rPr>
            </w:pPr>
            <w:r w:rsidRPr="00BA4C3F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BA4C3F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="00BA4C3F" w:rsidRPr="00BA4C3F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="00BA4C3F" w:rsidRPr="00BA4C3F">
              <w:rPr>
                <w:color w:val="EE0000"/>
                <w:sz w:val="18"/>
                <w:szCs w:val="18"/>
                <w:lang w:eastAsia="cs-CZ"/>
              </w:rPr>
              <w:t>ČSPCH konstatuje, že připomínka zdravotních pojišťoven k navýšení PMAT, PLP a přístrojů u výkonu 61203 odpovídá obecné připomínce, ke které již bylo ze strany ČSPCH podáno souhrnné odborné stanovisko. Navržená kalkulace reflektuje reálnou materiálovou a technickou náročnost replantace ruky, jednoho z nejkomplexnějších mikrochirurgických výkonů.</w:t>
            </w:r>
          </w:p>
          <w:p w14:paraId="6BFA2698" w14:textId="77777777" w:rsidR="00BA4C3F" w:rsidRPr="00BA4C3F" w:rsidRDefault="00BA4C3F" w:rsidP="00BA4C3F">
            <w:pPr>
              <w:rPr>
                <w:color w:val="EE0000"/>
                <w:sz w:val="18"/>
                <w:szCs w:val="18"/>
                <w:lang w:eastAsia="cs-CZ"/>
              </w:rPr>
            </w:pPr>
            <w:r w:rsidRPr="00BA4C3F">
              <w:rPr>
                <w:color w:val="EE0000"/>
                <w:sz w:val="18"/>
                <w:szCs w:val="18"/>
                <w:lang w:eastAsia="cs-CZ"/>
              </w:rPr>
              <w:t xml:space="preserve">Uvedené počty jednorázového materiálu (operační oděvy, roušky, čepice, rukavice) zohledňují extrémní délku výkonu, práci více operačních týmů, opakované převlékání a výměny z hygienických a bezpečnostních důvodů. Počty klipů, šicího a krycího materiálu odpovídají rozsahu preparace, vícečetným </w:t>
            </w:r>
            <w:proofErr w:type="spellStart"/>
            <w:r w:rsidRPr="00BA4C3F">
              <w:rPr>
                <w:color w:val="EE0000"/>
                <w:sz w:val="18"/>
                <w:szCs w:val="18"/>
                <w:lang w:eastAsia="cs-CZ"/>
              </w:rPr>
              <w:t>mikroanastomózám</w:t>
            </w:r>
            <w:proofErr w:type="spellEnd"/>
            <w:r w:rsidRPr="00BA4C3F">
              <w:rPr>
                <w:color w:val="EE0000"/>
                <w:sz w:val="18"/>
                <w:szCs w:val="18"/>
                <w:lang w:eastAsia="cs-CZ"/>
              </w:rPr>
              <w:t xml:space="preserve">, suturám šlach a nervů a </w:t>
            </w:r>
            <w:proofErr w:type="spellStart"/>
            <w:r w:rsidRPr="00BA4C3F">
              <w:rPr>
                <w:color w:val="EE0000"/>
                <w:sz w:val="18"/>
                <w:szCs w:val="18"/>
                <w:lang w:eastAsia="cs-CZ"/>
              </w:rPr>
              <w:t>a</w:t>
            </w:r>
            <w:proofErr w:type="spellEnd"/>
            <w:r w:rsidRPr="00BA4C3F">
              <w:rPr>
                <w:color w:val="EE0000"/>
                <w:sz w:val="18"/>
                <w:szCs w:val="18"/>
                <w:lang w:eastAsia="cs-CZ"/>
              </w:rPr>
              <w:t xml:space="preserve"> představují obvyklý průměr spotřeby.</w:t>
            </w:r>
          </w:p>
          <w:p w14:paraId="44A75605" w14:textId="46E5DAF4" w:rsidR="000B63FB" w:rsidRPr="00BA4C3F" w:rsidRDefault="00BA4C3F" w:rsidP="00BA4C3F">
            <w:pPr>
              <w:rPr>
                <w:color w:val="EE0000"/>
                <w:sz w:val="18"/>
                <w:szCs w:val="18"/>
                <w:lang w:eastAsia="cs-CZ"/>
              </w:rPr>
            </w:pPr>
            <w:r w:rsidRPr="00BA4C3F">
              <w:rPr>
                <w:color w:val="EE0000"/>
                <w:sz w:val="18"/>
                <w:szCs w:val="18"/>
                <w:lang w:eastAsia="cs-CZ"/>
              </w:rPr>
              <w:t>ČSPCH souhlasí s připomínkou, že hemostatický prostředek nemá být vykazován duplicitně, a navrhuje jej ponechat v ZUM a odebrat ze PMAT u tohoto výkonu, protože není užit vždy.</w:t>
            </w:r>
          </w:p>
          <w:p w14:paraId="5B66F52E" w14:textId="77777777" w:rsidR="008F4577" w:rsidRPr="00F51F45" w:rsidRDefault="008F4577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</w:pPr>
          </w:p>
          <w:p w14:paraId="4ACF6854" w14:textId="77777777" w:rsidR="000B63FB" w:rsidRDefault="000B63FB" w:rsidP="00B84A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Nově uvedeny </w:t>
            </w:r>
            <w:proofErr w:type="spell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ZUMy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upozorňujeme, že ZUM mikrovaskulární </w:t>
            </w:r>
            <w:proofErr w:type="spell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coupler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není zařazen v Úhradovém katalogu VZP.</w:t>
            </w:r>
          </w:p>
          <w:p w14:paraId="58B8BAE7" w14:textId="417E704F" w:rsidR="008F4577" w:rsidRPr="008F4577" w:rsidRDefault="008F4577" w:rsidP="008F457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ČSPCH: ZUM mikrovaskulární </w:t>
            </w:r>
            <w:proofErr w:type="spellStart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dosud není trvale zařazen v Úhradovém katalogu VZP. Jedná se však o implantovaný zdravotnický prostředek, který je standardně používán u mikrochirurgických výkonů a je uveden v číselníku Ministerstva zdravotnictví.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Dodavatel zdravotnického prostředku v ČR v současné době aktivně připravuje podklady k jeho zařazení do Úhradového katalogu VZP v souladu s platnými pravidly. ČSPCH považuje jeho zahrnutí do kalkulace výkonu za odborně a ekonomicky odůvodněné vzhledem ke snížení rizika selhání anastomózy a nutnosti reoperací.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 proto na uvedení tohoto ZUM v kalkulaci výkonů trvá, při respektování probíhajícího procesu jeho formálního zařazení do ÚK VZP.</w:t>
            </w:r>
          </w:p>
        </w:tc>
      </w:tr>
      <w:tr w:rsidR="000B63FB" w:rsidRPr="00B726DC" w14:paraId="0F0F0030" w14:textId="77777777" w:rsidTr="00BA01D7">
        <w:trPr>
          <w:trHeight w:val="1751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BF56B" w14:textId="719FB680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631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E477" w14:textId="2719FF95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61205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REPLANTACE RUKY V ZÁPĚSTÍ </w:t>
            </w:r>
            <w:proofErr w:type="gramStart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A NEBO</w:t>
            </w:r>
            <w:proofErr w:type="gramEnd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PŘEDLOKTÍ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doby trvání, popisu, obsahu, nositelů výkonu, materiálů, přípravků, přístrojů, </w:t>
            </w:r>
            <w:proofErr w:type="spellStart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ZUMu</w:t>
            </w:r>
            <w:proofErr w:type="spellEnd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E1E4D9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Viz obecné připomínky a dále </w:t>
            </w:r>
          </w:p>
          <w:p w14:paraId="30153ED0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7F369608" w14:textId="77777777" w:rsidR="002E213D" w:rsidRPr="002E213D" w:rsidRDefault="000B63FB" w:rsidP="002E213D">
            <w:pPr>
              <w:rPr>
                <w:color w:val="EE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aké je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ůvodnění pro prodloužení doby trvání výkonu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 min na 540 min?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="008F4577" w:rsidRPr="002E213D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8F4577" w:rsidRPr="002E213D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="002E213D" w:rsidRPr="002E213D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="002E213D" w:rsidRPr="002E213D">
              <w:rPr>
                <w:color w:val="EE0000"/>
                <w:sz w:val="18"/>
                <w:szCs w:val="18"/>
                <w:lang w:eastAsia="cs-CZ"/>
              </w:rPr>
              <w:t>Navržené prodloužení obvyklé doby trvání výkonu z 450 na 540 minut odpovídá reálné klinické praxi u replantace horní končetiny v úrovni zápěstí nebo předloktí mikrochirurgickou technikou. Původní časová dotace byla dlouhodobě podhodnocená a neodrážela skutečnou technickou a organizační náročnost tohoto výkonu.</w:t>
            </w:r>
          </w:p>
          <w:p w14:paraId="15FBDDC5" w14:textId="45049222" w:rsidR="008F4577" w:rsidRPr="002E213D" w:rsidRDefault="002E213D" w:rsidP="002E213D">
            <w:pPr>
              <w:rPr>
                <w:color w:val="EE0000"/>
                <w:sz w:val="18"/>
                <w:szCs w:val="18"/>
                <w:lang w:eastAsia="cs-CZ"/>
              </w:rPr>
            </w:pPr>
            <w:r w:rsidRPr="002E213D">
              <w:rPr>
                <w:color w:val="EE0000"/>
                <w:sz w:val="18"/>
                <w:szCs w:val="18"/>
                <w:lang w:eastAsia="cs-CZ"/>
              </w:rPr>
              <w:t>Výkon zahrnuje rozsáhlou osteosyntézu skeletu, suturu šlach, nervů a měkkých tkání, vícečetné mikrochirurgické cévní anastomózy, často doplněné o fasciotomie svalových loží a peroperační RTG kontrolu. Jedná se o časově velmi náročný výkon, který v praxi běžně trvá 9 hodin i déle, zejména u komplexních poranění s rozdrcením tkání.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proofErr w:type="gramStart"/>
            <w:r w:rsidRPr="002E213D">
              <w:rPr>
                <w:color w:val="EE0000"/>
                <w:sz w:val="18"/>
                <w:szCs w:val="18"/>
                <w:lang w:eastAsia="cs-CZ"/>
              </w:rPr>
              <w:t>Navržená</w:t>
            </w:r>
            <w:proofErr w:type="gramEnd"/>
            <w:r w:rsidRPr="002E213D">
              <w:rPr>
                <w:color w:val="EE0000"/>
                <w:sz w:val="18"/>
                <w:szCs w:val="18"/>
                <w:lang w:eastAsia="cs-CZ"/>
              </w:rPr>
              <w:t xml:space="preserve"> hodnota 540 minut proto představuje realistický průměr, nikoli maximální dobu trvání, a je nápravou historicky nesprávného nastavení </w:t>
            </w:r>
            <w:proofErr w:type="gramStart"/>
            <w:r w:rsidRPr="002E213D">
              <w:rPr>
                <w:color w:val="EE0000"/>
                <w:sz w:val="18"/>
                <w:szCs w:val="18"/>
                <w:lang w:eastAsia="cs-CZ"/>
              </w:rPr>
              <w:t>výkonu .</w:t>
            </w:r>
            <w:proofErr w:type="gramEnd"/>
          </w:p>
          <w:p w14:paraId="2FC83415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Opět dochází k násobnému navýšení bodové hodnoty, a enormnímu navýšení PMAT, PLP, přístrojů – viz obecná připomínka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r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evidovat množství šicího materiálu i ostatního PMAT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n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apř.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oblečení - pláště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roušky, čepice,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rukavice 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Klipy, </w:t>
            </w:r>
            <w:proofErr w:type="spellStart"/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staplery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šití, kompresy z gázy, břišní roušky,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obinadla,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atd.  – vyjasnit tyto počty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</w:p>
          <w:p w14:paraId="45B8E057" w14:textId="0549E5CB" w:rsidR="002E213D" w:rsidRPr="00BA4C3F" w:rsidRDefault="008F4577" w:rsidP="002E213D">
            <w:pPr>
              <w:rPr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lastRenderedPageBreak/>
              <w:t xml:space="preserve">Komentář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="002E213D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="002E213D" w:rsidRPr="00BA4C3F">
              <w:rPr>
                <w:color w:val="EE0000"/>
                <w:sz w:val="18"/>
                <w:szCs w:val="18"/>
                <w:lang w:eastAsia="cs-CZ"/>
              </w:rPr>
              <w:t>ČSPCH konstatuje, že připomínka zdravotních pojišťoven k navýšení PMAT, PLP a přístrojů u výkonu 6120</w:t>
            </w:r>
            <w:r w:rsidR="002E213D">
              <w:rPr>
                <w:color w:val="EE0000"/>
                <w:sz w:val="18"/>
                <w:szCs w:val="18"/>
                <w:lang w:eastAsia="cs-CZ"/>
              </w:rPr>
              <w:t>5</w:t>
            </w:r>
            <w:r w:rsidR="002E213D" w:rsidRPr="00BA4C3F">
              <w:rPr>
                <w:color w:val="EE0000"/>
                <w:sz w:val="18"/>
                <w:szCs w:val="18"/>
                <w:lang w:eastAsia="cs-CZ"/>
              </w:rPr>
              <w:t> odpovídá obecné připomínce, ke které již bylo ze strany ČSPCH podáno souhrnné odborné stanovisko. Navržená kalkulace reflektuje reálnou materiálovou a technickou náročnost replantace ruky</w:t>
            </w:r>
            <w:r w:rsidR="002E213D">
              <w:rPr>
                <w:color w:val="EE0000"/>
                <w:sz w:val="18"/>
                <w:szCs w:val="18"/>
                <w:lang w:eastAsia="cs-CZ"/>
              </w:rPr>
              <w:t xml:space="preserve"> ve vyšší etáži</w:t>
            </w:r>
            <w:r w:rsidR="002E213D" w:rsidRPr="00BA4C3F">
              <w:rPr>
                <w:color w:val="EE0000"/>
                <w:sz w:val="18"/>
                <w:szCs w:val="18"/>
                <w:lang w:eastAsia="cs-CZ"/>
              </w:rPr>
              <w:t>, jednoho z nejkomplexnějších mikrochirurgických výkonů.</w:t>
            </w:r>
          </w:p>
          <w:p w14:paraId="2E82C3B3" w14:textId="7B0736B9" w:rsidR="000B63FB" w:rsidRPr="002E213D" w:rsidRDefault="002E213D" w:rsidP="002E213D">
            <w:pPr>
              <w:rPr>
                <w:color w:val="EE0000"/>
                <w:sz w:val="18"/>
                <w:szCs w:val="18"/>
                <w:lang w:eastAsia="cs-CZ"/>
              </w:rPr>
            </w:pPr>
            <w:r w:rsidRPr="00BA4C3F">
              <w:rPr>
                <w:color w:val="EE0000"/>
                <w:sz w:val="18"/>
                <w:szCs w:val="18"/>
                <w:lang w:eastAsia="cs-CZ"/>
              </w:rPr>
              <w:t xml:space="preserve">Uvedené počty jednorázového materiálu (operační oděvy, roušky, čepice, rukavice) zohledňují extrémní délku výkonu, práci více operačních týmů, opakované převlékání a výměny z hygienických a bezpečnostních důvodů. Počty klipů, šicího a krycího materiálu odpovídají rozsahu preparace, vícečetným </w:t>
            </w:r>
            <w:proofErr w:type="spellStart"/>
            <w:r w:rsidRPr="00BA4C3F">
              <w:rPr>
                <w:color w:val="EE0000"/>
                <w:sz w:val="18"/>
                <w:szCs w:val="18"/>
                <w:lang w:eastAsia="cs-CZ"/>
              </w:rPr>
              <w:t>mikroanastomózám</w:t>
            </w:r>
            <w:proofErr w:type="spellEnd"/>
            <w:r w:rsidRPr="00BA4C3F">
              <w:rPr>
                <w:color w:val="EE0000"/>
                <w:sz w:val="18"/>
                <w:szCs w:val="18"/>
                <w:lang w:eastAsia="cs-CZ"/>
              </w:rPr>
              <w:t>, suturám šlach a nervů a představují obvyklý průměr spotřeby.</w:t>
            </w:r>
          </w:p>
          <w:p w14:paraId="62E2C724" w14:textId="77777777" w:rsidR="008F4577" w:rsidRDefault="008F4577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325972E3" w14:textId="77777777" w:rsidR="000B63FB" w:rsidRDefault="000B63FB" w:rsidP="00B84A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Nově uvedeny </w:t>
            </w:r>
            <w:proofErr w:type="spell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ZUMy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upozorňujeme, že ZUM mikrovaskulární </w:t>
            </w:r>
            <w:proofErr w:type="spell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coupler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není zařazen v Úhradovém katalogu VZP.</w:t>
            </w:r>
          </w:p>
          <w:p w14:paraId="0770D7AF" w14:textId="06D2A007" w:rsidR="008F4577" w:rsidRPr="008F4577" w:rsidRDefault="008F4577" w:rsidP="008F457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ČSPCH: ZUM mikrovaskulární </w:t>
            </w:r>
            <w:proofErr w:type="spellStart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dosud není trvale zařazen v Úhradovém katalogu VZP. Jedná se však o implantovaný zdravotnický prostředek, který je standardně používán u mikrochirurgických výkonů a je uveden v číselníku Ministerstva zdravotnictví.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Dodavatel zdravotnického prostředku v ČR v současné době aktivně připravuje podklady k jeho zařazení do Úhradového katalogu VZP v souladu s platnými pravidly. ČSPCH považuje jeho zahrnutí do kalkulace výkonu za odborně a ekonomicky odůvodněné vzhledem ke snížení rizika selhání anastomózy a nutnosti reoperací.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 proto na uvedení tohoto ZUM v kalkulaci výkonů trvá, při respektování probíhajícího procesu jeho formálního zařazení do ÚK VZP.</w:t>
            </w:r>
          </w:p>
        </w:tc>
      </w:tr>
      <w:tr w:rsidR="000B63FB" w:rsidRPr="00B726DC" w14:paraId="6C1483DC" w14:textId="77777777" w:rsidTr="00BA01D7">
        <w:trPr>
          <w:trHeight w:val="5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6D9F9" w14:textId="4203332A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631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0990" w14:textId="070EC85C" w:rsidR="000B63FB" w:rsidRPr="00B726DC" w:rsidRDefault="000B63FB" w:rsidP="00C77CB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61207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REPLANTACE PAŽE, NOHY</w:t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změnové řízení: změna doby trvání, popisu, obsahu, nositelů výkonu, materiálů, přípravků, přístrojů, </w:t>
            </w:r>
            <w:proofErr w:type="spellStart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ZUMu</w:t>
            </w:r>
            <w:proofErr w:type="spellEnd"/>
            <w:r w:rsidRPr="00677A2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465489" w14:textId="77777777" w:rsidR="000B63FB" w:rsidRDefault="000B63FB" w:rsidP="00C77CB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Viz obecné připomínky a dále </w:t>
            </w:r>
          </w:p>
          <w:p w14:paraId="0A25C6D1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37832BD6" w14:textId="77777777" w:rsidR="002E213D" w:rsidRPr="002E213D" w:rsidRDefault="000B63FB" w:rsidP="002E213D">
            <w:pPr>
              <w:rPr>
                <w:color w:val="EE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J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aké je o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ůvodnění pro prodloužení doby trvání výkonu 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4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0 min na 540 min?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 w:rsidR="008F4577" w:rsidRPr="002E213D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8F4577" w:rsidRPr="002E213D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="002E213D" w:rsidRPr="002E213D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="002E213D" w:rsidRPr="002E213D">
              <w:rPr>
                <w:color w:val="EE0000"/>
                <w:sz w:val="18"/>
                <w:szCs w:val="18"/>
              </w:rPr>
              <w:t xml:space="preserve">Navržené prodloužení obvyklé doby trvání výkonu z 420 na 540 minut odpovídá reálné klinické praxi u komplexních mikrochirurgických rekonstrukčních výkonů na horní končetině. Původní časová dotace byla dlouhodobě </w:t>
            </w:r>
            <w:proofErr w:type="spellStart"/>
            <w:r w:rsidR="002E213D" w:rsidRPr="002E213D">
              <w:rPr>
                <w:color w:val="EE0000"/>
                <w:sz w:val="18"/>
                <w:szCs w:val="18"/>
              </w:rPr>
              <w:t>podhodnocenáa</w:t>
            </w:r>
            <w:proofErr w:type="spellEnd"/>
            <w:r w:rsidR="002E213D" w:rsidRPr="002E213D">
              <w:rPr>
                <w:color w:val="EE0000"/>
                <w:sz w:val="18"/>
                <w:szCs w:val="18"/>
              </w:rPr>
              <w:t xml:space="preserve"> neodrážela skutečnou technickou, personální ani organizační náročnost výkonu.</w:t>
            </w:r>
          </w:p>
          <w:p w14:paraId="16BCDC9D" w14:textId="3851676B" w:rsidR="008F4577" w:rsidRPr="002E213D" w:rsidRDefault="002E213D" w:rsidP="002E213D">
            <w:pPr>
              <w:rPr>
                <w:color w:val="EE0000"/>
                <w:sz w:val="18"/>
                <w:szCs w:val="18"/>
              </w:rPr>
            </w:pPr>
            <w:r w:rsidRPr="002E213D">
              <w:rPr>
                <w:color w:val="EE0000"/>
                <w:sz w:val="18"/>
                <w:szCs w:val="18"/>
              </w:rPr>
              <w:t xml:space="preserve">Výkon zahrnuje rozsáhlou preparaci, mikrochirurgické cévní anastomózy, sutury šlach a nervů, často osteosyntézu a práci ve více operačních polích, přičemž jeho délka je významně ovlivněna rozsahem poranění, kvalitou tkání a nutností peroperačních revizí. V praxi tyto výkony běžně trvají </w:t>
            </w:r>
            <w:r>
              <w:rPr>
                <w:color w:val="EE0000"/>
                <w:sz w:val="18"/>
                <w:szCs w:val="18"/>
              </w:rPr>
              <w:t>10</w:t>
            </w:r>
            <w:r w:rsidRPr="002E213D">
              <w:rPr>
                <w:color w:val="EE0000"/>
                <w:sz w:val="18"/>
                <w:szCs w:val="18"/>
              </w:rPr>
              <w:t xml:space="preserve"> hodin i déle.</w:t>
            </w:r>
            <w:r>
              <w:rPr>
                <w:color w:val="EE0000"/>
                <w:sz w:val="18"/>
                <w:szCs w:val="18"/>
              </w:rPr>
              <w:t xml:space="preserve"> </w:t>
            </w:r>
            <w:r w:rsidRPr="002E213D">
              <w:rPr>
                <w:color w:val="EE0000"/>
                <w:sz w:val="18"/>
                <w:szCs w:val="18"/>
              </w:rPr>
              <w:t>Navržená hodnota 540 minut proto představuje realistický průměr, nikoli maximální dobu trvání, a je nápravou historicky nesprávného nastavení výkonu.</w:t>
            </w:r>
          </w:p>
          <w:p w14:paraId="1871FF4C" w14:textId="77777777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Opět dochází k násobnému navýšení bodové hodnoty, a enormnímu navýšení PMAT, PLP, přístrojů – viz obecná připomínka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r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evidovat množství šicího materiálu i ostatního PMAT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- n</w:t>
            </w: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apř.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oblečení - pláště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, roušky, čepice,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rukavice 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Klipy, </w:t>
            </w:r>
            <w:proofErr w:type="spellStart"/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staplery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šití, kompresy z gázy, břišní roušky, </w:t>
            </w:r>
            <w:proofErr w:type="gram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obinadla,</w:t>
            </w:r>
            <w:proofErr w:type="gram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atd.  – vyjasnit tyto počty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</w:p>
          <w:p w14:paraId="512C8C6B" w14:textId="2C98E6D6" w:rsidR="002E213D" w:rsidRPr="00BA4C3F" w:rsidRDefault="008F4577" w:rsidP="002E213D">
            <w:pPr>
              <w:rPr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="002E213D" w:rsidRPr="00BA4C3F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="002E213D" w:rsidRPr="00BA4C3F">
              <w:rPr>
                <w:color w:val="EE0000"/>
                <w:sz w:val="18"/>
                <w:szCs w:val="18"/>
                <w:lang w:eastAsia="cs-CZ"/>
              </w:rPr>
              <w:t>ČSPCH konstatuje, že připomínka zdravotních pojišťoven k navýšení PMAT, PLP a přístrojů u výkonu 6120</w:t>
            </w:r>
            <w:r w:rsidR="002E213D">
              <w:rPr>
                <w:color w:val="EE0000"/>
                <w:sz w:val="18"/>
                <w:szCs w:val="18"/>
                <w:lang w:eastAsia="cs-CZ"/>
              </w:rPr>
              <w:t>5</w:t>
            </w:r>
            <w:r w:rsidR="002E213D" w:rsidRPr="00BA4C3F">
              <w:rPr>
                <w:color w:val="EE0000"/>
                <w:sz w:val="18"/>
                <w:szCs w:val="18"/>
                <w:lang w:eastAsia="cs-CZ"/>
              </w:rPr>
              <w:t> odpovídá obecné připomínce, ke které již bylo ze strany ČSPCH podáno souhrnné odborné stanovisko. Navržená kalkulace reflektuje reálnou materiálovou a technickou náročnost replantace ruky</w:t>
            </w:r>
            <w:r w:rsidR="002E213D">
              <w:rPr>
                <w:color w:val="EE0000"/>
                <w:sz w:val="18"/>
                <w:szCs w:val="18"/>
                <w:lang w:eastAsia="cs-CZ"/>
              </w:rPr>
              <w:t xml:space="preserve"> ve vyšší etáži</w:t>
            </w:r>
            <w:r w:rsidR="002E213D" w:rsidRPr="00BA4C3F">
              <w:rPr>
                <w:color w:val="EE0000"/>
                <w:sz w:val="18"/>
                <w:szCs w:val="18"/>
                <w:lang w:eastAsia="cs-CZ"/>
              </w:rPr>
              <w:t>, jednoho z nejkomplexnějších mikrochirurgických výkonů.</w:t>
            </w:r>
          </w:p>
          <w:p w14:paraId="685BD44F" w14:textId="00DC58C4" w:rsidR="000B63FB" w:rsidRPr="002E213D" w:rsidRDefault="002E213D" w:rsidP="002E213D">
            <w:pPr>
              <w:rPr>
                <w:color w:val="EE0000"/>
                <w:sz w:val="18"/>
                <w:szCs w:val="18"/>
                <w:lang w:eastAsia="cs-CZ"/>
              </w:rPr>
            </w:pPr>
            <w:r w:rsidRPr="00BA4C3F">
              <w:rPr>
                <w:color w:val="EE0000"/>
                <w:sz w:val="18"/>
                <w:szCs w:val="18"/>
                <w:lang w:eastAsia="cs-CZ"/>
              </w:rPr>
              <w:lastRenderedPageBreak/>
              <w:t xml:space="preserve">Uvedené počty jednorázového materiálu (operační oděvy, roušky, čepice, rukavice) zohledňují extrémní délku výkonu, práci více operačních týmů, opakované převlékání a výměny z hygienických a bezpečnostních důvodů. Počty klipů, šicího a krycího materiálu odpovídají rozsahu preparace, vícečetným </w:t>
            </w:r>
            <w:proofErr w:type="spellStart"/>
            <w:r w:rsidRPr="00BA4C3F">
              <w:rPr>
                <w:color w:val="EE0000"/>
                <w:sz w:val="18"/>
                <w:szCs w:val="18"/>
                <w:lang w:eastAsia="cs-CZ"/>
              </w:rPr>
              <w:t>mikroanastomózám</w:t>
            </w:r>
            <w:proofErr w:type="spellEnd"/>
            <w:r w:rsidRPr="00BA4C3F">
              <w:rPr>
                <w:color w:val="EE0000"/>
                <w:sz w:val="18"/>
                <w:szCs w:val="18"/>
                <w:lang w:eastAsia="cs-CZ"/>
              </w:rPr>
              <w:t>, suturám šlach a nervů a představují obvyklý průměr spotřeby.</w:t>
            </w:r>
          </w:p>
          <w:p w14:paraId="4BAA8F4F" w14:textId="77777777" w:rsidR="008F4577" w:rsidRDefault="008F4577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63B2DCB3" w14:textId="1E5FE055" w:rsidR="000B63FB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Nově uvedeny </w:t>
            </w:r>
            <w:proofErr w:type="spell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ZUMy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– upozorňujeme, že ZUM mikrovaskulární </w:t>
            </w:r>
            <w:proofErr w:type="spellStart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coupler</w:t>
            </w:r>
            <w:proofErr w:type="spellEnd"/>
            <w:r w:rsidRPr="00677A2B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není zařazen v Úhradovém katalogu VZP.</w:t>
            </w:r>
          </w:p>
          <w:p w14:paraId="26123023" w14:textId="6BCB6625" w:rsidR="008F4577" w:rsidRDefault="008F4577" w:rsidP="008F4577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ČSPCH: ZUM mikrovaskulární </w:t>
            </w:r>
            <w:proofErr w:type="spellStart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dosud není trvale zařazen v Úhradovém katalogu VZP. Jedná se však o implantovaný zdravotnický prostředek, který je standardně používán u mikrochirurgických výkonů a je uveden v číselníku Ministerstva zdravotnictví.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Dodavatel zdravotnického prostředku v ČR v současné době aktivně připravuje podklady k jeho zařazení do Úhradového katalogu VZP v souladu s platnými pravidly. ČSPCH považuje jeho zahrnutí do kalkulace výkonu za odborně a ekonomicky odůvodněné vzhledem ke snížení rizika selhání anastomózy a nutnosti reoperací.</w:t>
            </w:r>
            <w:r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 proto na uvedení tohoto ZUM v kalkulaci výkonů trvá, při respektování probíhajícího procesu jeho formálního zařazení do ÚK VZP.</w:t>
            </w:r>
          </w:p>
          <w:p w14:paraId="6EF0D8C9" w14:textId="77777777" w:rsidR="008F4577" w:rsidRPr="00677A2B" w:rsidRDefault="008F4577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7FFEC690" w14:textId="4CE5DC6E" w:rsidR="000B63FB" w:rsidRPr="00B726DC" w:rsidRDefault="000B63FB" w:rsidP="00C77C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57079518" w14:textId="77777777" w:rsidTr="00BA01D7">
        <w:trPr>
          <w:trHeight w:val="6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13915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117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CC7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117-2025-12-11-11-34-16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PRIMOIMPLANTACE BEZDRÁTOVÉHO (LEADLESS) KARDIOSTIMULÁTORU PRO DVOUDUTINOVOU STIMULACI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5DCB1B" w14:textId="77777777" w:rsidR="000B63FB" w:rsidRDefault="000B63FB" w:rsidP="00347ED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Nebude sdíleno s odborností 505 - kardiochirurgie? </w:t>
            </w:r>
          </w:p>
          <w:p w14:paraId="0757B849" w14:textId="361065BD" w:rsidR="000B63FB" w:rsidRDefault="000B63FB" w:rsidP="00347ED1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Není uvedena doba trvání výkonu. Nejsou uvedeni nositelé výkonu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tzn. péče pouze za hospitalizace?</w:t>
            </w:r>
          </w:p>
          <w:p w14:paraId="0927C53D" w14:textId="0E897E97" w:rsidR="000B63FB" w:rsidRPr="008F06AC" w:rsidRDefault="000B63FB" w:rsidP="00EF301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Jak vykazováno doposud? DRG marker 91755 DRG </w:t>
            </w:r>
            <w:proofErr w:type="gramStart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  TYP</w:t>
            </w:r>
            <w:proofErr w:type="gramEnd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POUŽITÉHO KARDIOSTIMULÁTORU – DVOUDUTINOVÝ se bude rušit? </w:t>
            </w:r>
          </w:p>
          <w:p w14:paraId="7009D47C" w14:textId="5017852B" w:rsidR="000B63FB" w:rsidRPr="008F06AC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 jakého důvodu jsou rozdíly v ceně ZUM (217 360 x 259 tis.)?</w:t>
            </w:r>
          </w:p>
          <w:p w14:paraId="6B259C06" w14:textId="77777777" w:rsidR="000B63FB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Odebrat ochranné pomůcky A002597 až A002599 z přístrojového vybavení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OOP jsou zahrnuty v režii</w:t>
            </w: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2F4A1F5A" w14:textId="77777777" w:rsidR="000B63FB" w:rsidRPr="008F06AC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</w:t>
            </w: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ejsou jednoznačně uvedena indikační kritéria </w:t>
            </w:r>
            <w:proofErr w:type="gramStart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výkonu -doplnit</w:t>
            </w:r>
            <w:proofErr w:type="gramEnd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 uvedena</w:t>
            </w:r>
            <w:proofErr w:type="gramEnd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pouze obecná kritéria v zásadě stejná jako pro levnější </w:t>
            </w:r>
            <w:proofErr w:type="spellStart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jednodutinový</w:t>
            </w:r>
            <w:proofErr w:type="spellEnd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systém), což u technologie, která je více než 4 x dražší ve srovnání se standardními přístroji je opravdu nutné. </w:t>
            </w:r>
          </w:p>
          <w:p w14:paraId="2849EE87" w14:textId="02420E6B" w:rsidR="000B63FB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Návrh nereflektuje skutečnost rozdílnosti </w:t>
            </w:r>
            <w:proofErr w:type="gramStart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technologií - MEDTRONIC</w:t>
            </w:r>
            <w:proofErr w:type="gramEnd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  pouze</w:t>
            </w:r>
            <w:proofErr w:type="gramEnd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1 přístroj X ABBOT zvlášť KS pro síň a zvlášť pro pravou komoru </w:t>
            </w:r>
            <w:proofErr w:type="gramStart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 bude</w:t>
            </w:r>
            <w:proofErr w:type="gramEnd"/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registrován)</w:t>
            </w:r>
          </w:p>
          <w:p w14:paraId="3B2FD93E" w14:textId="09FAB96F" w:rsidR="000B63FB" w:rsidRPr="00981A29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návrhu chybí vyčíslení ekonomického dopadu. Výkon má omezením "SH", nelze predikovat vliv na CZ-DRG, finanční dopad nelze stanovit</w:t>
            </w:r>
          </w:p>
          <w:p w14:paraId="05082844" w14:textId="545F869F" w:rsidR="000B63FB" w:rsidRPr="008F06AC" w:rsidRDefault="000B63FB" w:rsidP="009A40F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Návrh rovněž neobsahuje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info o </w:t>
            </w:r>
            <w:r w:rsidRPr="008F06A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jednání s plátci ZP o možné úhradě ZUM v uvedené velmi vysoké výši v indikovaných případech → </w:t>
            </w:r>
          </w:p>
          <w:p w14:paraId="05F905FB" w14:textId="71628F6C" w:rsidR="000B63FB" w:rsidRPr="008F06AC" w:rsidRDefault="000B63FB" w:rsidP="004D3C9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</w:pPr>
            <w:r w:rsidRPr="008F06AC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Nový ZUM Kardiostimulátor bezdrátový síňová komponenta včetně zavaděče SJM a Kardiostimulátor bezdrátový komorová komponenta včetně zavaděče SJM není pravděpodobně zařazen v ÚK VZP-ZP. V případě, že zařazen je, prosíme o předložení VZP kódu. </w:t>
            </w:r>
          </w:p>
          <w:p w14:paraId="757DBCB9" w14:textId="77777777" w:rsidR="000B63FB" w:rsidRPr="008F06AC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</w:pPr>
            <w:r w:rsidRPr="008F06AC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Pokud zařazen není, prosíme o </w:t>
            </w:r>
            <w:r w:rsidRPr="008F06AC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highlight w:val="yellow"/>
                <w:u w:val="single"/>
                <w:lang w:eastAsia="cs-CZ"/>
              </w:rPr>
              <w:t>předložení návrhu na jeho zařazení do Úhradového katalogu VZP ČR dle nových pravidel jednacího řádu</w:t>
            </w:r>
            <w:r w:rsidRPr="008F06AC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("V případě předkládání zdravotního výkonu, u kterého je v registračním listu obsažen nový ZUM, který nemá v úhradovém katalogu VZP ČR trvale hrazenou alternativu, je součástí návrhu medicínsko-ekonomické hodnocení dle zveřejněných metodik na internetových stránkách VZP ČR".). </w:t>
            </w:r>
          </w:p>
          <w:p w14:paraId="78F7D732" w14:textId="3DA0F9BB" w:rsidR="000B63FB" w:rsidRPr="00B726DC" w:rsidRDefault="000B63FB" w:rsidP="008F06A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8F06AC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>Navrhujeme smazat obchodní názvy v rámci ZUM položek (SJM a MDT = konkrétní firmy) a vytvořit jednu obecnou ZUM položku.</w:t>
            </w:r>
          </w:p>
        </w:tc>
      </w:tr>
      <w:tr w:rsidR="000B63FB" w:rsidRPr="00B726DC" w14:paraId="0E69A1F9" w14:textId="77777777" w:rsidTr="00BA01D7">
        <w:trPr>
          <w:trHeight w:val="1864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FA457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107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89A6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17249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PRIMOIMPLANTACE BEZDRÁTOVÉHO (LEADLESS) KARDIOSTIMULÁTORU PRO JEDNODUTINOVOU PRAVOKOMOROVOU STIMULACI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obsahu, nositelů výkonu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95D9D" w14:textId="7724A199" w:rsidR="000B63FB" w:rsidRPr="00981A29" w:rsidRDefault="000B63FB" w:rsidP="00981A2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Nová ZUM položka síňová komponenta 155 tis – bude i pro upravený 17249 i pro nový </w:t>
            </w:r>
            <w:proofErr w:type="spellStart"/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dvoudutinový</w:t>
            </w:r>
            <w:proofErr w:type="spellEnd"/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ZV (</w:t>
            </w:r>
            <w:proofErr w:type="spellStart"/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leadles</w:t>
            </w:r>
            <w:proofErr w:type="spellEnd"/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jednodutinovou</w:t>
            </w:r>
            <w:proofErr w:type="spellEnd"/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i </w:t>
            </w:r>
            <w:proofErr w:type="spellStart"/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dvoudutinovo</w:t>
            </w:r>
            <w:proofErr w:type="spellEnd"/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KS)</w:t>
            </w:r>
          </w:p>
          <w:p w14:paraId="494ED46C" w14:textId="77777777" w:rsidR="000B63FB" w:rsidRDefault="000B63FB" w:rsidP="00981A2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81A2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 návrhu chybí vyčíslení ekonomického dopadu. Výkon má omezením "SH", nelze predikovat vliv na CZ-DRG, finanční dopad nelze stanovit.</w:t>
            </w:r>
          </w:p>
          <w:p w14:paraId="73C602E3" w14:textId="4D336FA4" w:rsidR="000B63FB" w:rsidRPr="00981A29" w:rsidRDefault="000B63FB" w:rsidP="00981A2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81A2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Nový ZUM Kardiostimulátor bezdrátový síňová komponenta včetně zavaděče SJM není pravděpodobně zařazen v ÚK VZP-ZP. V případě, že zařazen je, prosíme o předložení VZP kódu. Pokud zařazen není, prosíme o </w:t>
            </w:r>
            <w:r w:rsidRPr="00981A29">
              <w:rPr>
                <w:rFonts w:ascii="Arial" w:eastAsia="Times New Roman" w:hAnsi="Arial" w:cs="Arial"/>
                <w:b/>
                <w:bCs/>
                <w:color w:val="FF0000"/>
                <w:sz w:val="16"/>
                <w:szCs w:val="16"/>
                <w:highlight w:val="yellow"/>
                <w:u w:val="single"/>
                <w:lang w:eastAsia="cs-CZ"/>
              </w:rPr>
              <w:t>předložení návrhu na jeho zařazení do Úhradového katalogu VZP ČR dle nových pravidel jednacího řádu</w:t>
            </w:r>
            <w:r w:rsidRPr="00981A2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t xml:space="preserve"> ("V případě předkládání zdravotního výkonu, u kterého je v registračním listu obsažen nový ZUM, který nemá v úhradovém katalogu VZP ČR trvale hrazenou alternativu, je součástí návrhu medicínsko-ekonomické hodnocení dle zveřejněných metodik na internetových stránkách VZP ČR".).</w:t>
            </w:r>
            <w:r w:rsidRPr="00981A29">
              <w:rPr>
                <w:rFonts w:ascii="Arial" w:eastAsia="Times New Roman" w:hAnsi="Arial" w:cs="Arial"/>
                <w:color w:val="FF0000"/>
                <w:sz w:val="16"/>
                <w:szCs w:val="16"/>
                <w:highlight w:val="yellow"/>
                <w:lang w:eastAsia="cs-CZ"/>
              </w:rPr>
              <w:br/>
              <w:t>Otázka k zamyšlení, jestli je potřeba tuto položku vůbec vytvářet. Zároveň navrhujeme smazat obchodní názvy v rámci ZUM položek (SJM a MDT) a sjednotit pod jedno.</w:t>
            </w:r>
          </w:p>
        </w:tc>
      </w:tr>
      <w:tr w:rsidR="000B63FB" w:rsidRPr="00B726DC" w14:paraId="0F82F426" w14:textId="77777777" w:rsidTr="00BA01D7">
        <w:trPr>
          <w:trHeight w:val="491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7895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117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1403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17225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KONTINUÁLNÍ TÝDENNÍ SLEDOVÁNÍ EKG AMBULANTNĚ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názvu, popisu, obsahu, materiálu a bodové hodnoty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B1108B" w14:textId="77777777" w:rsidR="000B63FB" w:rsidRPr="00B3375F" w:rsidRDefault="000B63FB" w:rsidP="00B3375F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Prosíme doložit stanovisko OS</w:t>
            </w:r>
          </w:p>
          <w:p w14:paraId="2E4787FC" w14:textId="1E8E06A5" w:rsidR="000B63FB" w:rsidRPr="007D6833" w:rsidRDefault="000B63FB" w:rsidP="008A007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Stávající výkon 17225 je koncipován pro širokou kardiologickou obec a kompletní spektrum indikací, reflektuje běžnou klinickou praxi. Výkon je určen pacientům s rozdílnými dg a </w:t>
            </w:r>
            <w:proofErr w:type="gramStart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obtížemi  -</w:t>
            </w:r>
            <w:proofErr w:type="gramEnd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rozšíření monitorace v souladu s návrhem kódu 2-7 dní vede k rychlejšímu rozhodnutí o terapeutickém postupu, v řadě případů se jedná o kurativním řešení, bez nutnosti další léčby a sledování pacienta. Obava z nadužívání výkonu není na místě, hodnocení vícedenní monitorace je zatížena omezením jejich počtu vyšetření jedním přístrojem. Hodnocení je značně časově náročné a bodové hodnocení není násobkem 24hodinové monitorace</w:t>
            </w:r>
          </w:p>
          <w:p w14:paraId="3EAE9D15" w14:textId="3D115DD0" w:rsidR="000B63FB" w:rsidRPr="00B3375F" w:rsidRDefault="000B63FB" w:rsidP="007D683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Upravený návrh na </w:t>
            </w:r>
            <w:r w:rsidRPr="00B337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</w:t>
            </w:r>
            <w:r w:rsidRPr="007D683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denní předpokládá automatickou analýzu dat – tzn všichni PZS s nasmlouvaným výkonem musí disponovat smlouvou –tj. spoluprací s vyhodnocovacím poskytovatelem</w:t>
            </w:r>
            <w:r w:rsidRPr="00B337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? (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RL uvedeno: </w:t>
            </w:r>
            <w:r w:rsidRPr="00B3375F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Napojení snímací jednotky do analytického systému vyhodnocujícího pracoviště a nahrání dat monitorace do systému. Automatická analýza dat systémem.</w:t>
            </w:r>
            <w:r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)</w:t>
            </w:r>
            <w:r w:rsidRPr="00B3375F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-tzn. dostupnost péče?</w:t>
            </w:r>
          </w:p>
          <w:p w14:paraId="389D8EFB" w14:textId="226DC192" w:rsidR="000B63FB" w:rsidRPr="007D6833" w:rsidRDefault="000B63FB" w:rsidP="007D6833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72B4A69E" w14:textId="77777777" w:rsidTr="00BA01D7">
        <w:trPr>
          <w:trHeight w:val="34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D1BC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117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FE0E3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17226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KONTINUÁLNÍ DLOUHODOBÉ SLEDOVÁNÍ EKG AMBULANTNĚ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a obsahu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DF23C0" w14:textId="3C565B99" w:rsidR="000B63FB" w:rsidRPr="007D6833" w:rsidRDefault="000B63FB" w:rsidP="007D6833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jc w:val="both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Chybí podmínky </w:t>
            </w:r>
            <w:proofErr w:type="gramStart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 – u</w:t>
            </w:r>
            <w:proofErr w:type="gramEnd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původního RL bylo </w:t>
            </w:r>
            <w:proofErr w:type="gramStart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uvedeno  (</w:t>
            </w:r>
            <w:proofErr w:type="gramEnd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Určeno pro KV centra a kardiologické ambulance ve smluvní spolupráci s Iktovými centry (KCC a IC) dle uzavřené smlouvy (</w:t>
            </w:r>
            <w:proofErr w:type="gramStart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seznam - dle</w:t>
            </w:r>
            <w:proofErr w:type="gramEnd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Věstníků MZČR a registru </w:t>
            </w:r>
            <w:proofErr w:type="spellStart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kardiol</w:t>
            </w:r>
            <w:proofErr w:type="spellEnd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ambulancí </w:t>
            </w:r>
            <w:proofErr w:type="gramStart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NZIP)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….</w:t>
            </w:r>
            <w:proofErr w:type="gramEnd"/>
            <w:r w:rsidRPr="0012074B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Pozor – Podmínky vidět pouze v Rozdílovém zobrazení nikoli v zobrazení Detail</w:t>
            </w:r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20EC775F" w14:textId="45A14036" w:rsidR="000B63FB" w:rsidRPr="0012074B" w:rsidRDefault="000B63FB" w:rsidP="00DF5312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Doplnění indikací „</w:t>
            </w:r>
            <w:ins w:id="0" w:author="Unknown">
              <w:r w:rsidRPr="007D6833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>MP/TIA</w:t>
              </w:r>
            </w:ins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nebo </w:t>
            </w:r>
            <w:del w:id="1" w:author="Unknown">
              <w:r w:rsidRPr="007D6833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delText>TIA,</w:delText>
              </w:r>
            </w:del>
            <w:ins w:id="2" w:author="Unknown">
              <w:r w:rsidRPr="007D6833">
                <w:rPr>
                  <w:rFonts w:ascii="Arial" w:eastAsia="Times New Roman" w:hAnsi="Arial" w:cs="Arial"/>
                  <w:sz w:val="16"/>
                  <w:szCs w:val="16"/>
                  <w:lang w:eastAsia="cs-CZ"/>
                </w:rPr>
                <w:t>jiné závažné klinicky relevantní indikace k tomuto typu monitorace,</w:t>
              </w:r>
            </w:ins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je možné ho realizovat a vykázat max. 2 x ročně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“ </w:t>
            </w:r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  <w:proofErr w:type="gramEnd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…..</w:t>
            </w:r>
            <w:proofErr w:type="gramEnd"/>
            <w:r w:rsidRPr="007D683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nutno blíže upřesnit </w:t>
            </w:r>
            <w:r w:rsidRPr="007D683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„jiné závažné relevantní indikace pro které </w:t>
            </w:r>
            <w:proofErr w:type="gramStart"/>
            <w:r w:rsidRPr="007D683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lze  2</w:t>
            </w:r>
            <w:proofErr w:type="gramEnd"/>
            <w:r w:rsidRPr="007D6833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x/</w:t>
            </w:r>
            <w:r w:rsidRPr="0012074B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rok“ </w:t>
            </w:r>
          </w:p>
          <w:p w14:paraId="259F8075" w14:textId="4CC52384" w:rsidR="000B63FB" w:rsidRPr="0012074B" w:rsidRDefault="000B63FB" w:rsidP="007D683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13" w:hanging="142"/>
              <w:jc w:val="both"/>
              <w:rPr>
                <w:rStyle w:val="Hypertextovodkaz"/>
                <w:rFonts w:ascii="Arial" w:hAnsi="Arial" w:cs="Arial"/>
                <w:color w:val="auto"/>
                <w:sz w:val="16"/>
                <w:szCs w:val="16"/>
                <w:u w:val="none"/>
              </w:rPr>
            </w:pPr>
            <w:r w:rsidRPr="0012074B">
              <w:rPr>
                <w:rStyle w:val="Hypertextovodkaz"/>
                <w:rFonts w:ascii="Arial" w:hAnsi="Arial" w:cs="Arial"/>
                <w:color w:val="auto"/>
                <w:sz w:val="16"/>
                <w:szCs w:val="16"/>
                <w:u w:val="none"/>
              </w:rPr>
              <w:t>J</w:t>
            </w:r>
            <w:r w:rsidRPr="0012074B">
              <w:rPr>
                <w:rStyle w:val="Hypertextovodkaz"/>
                <w:rFonts w:ascii="Arial" w:hAnsi="Arial" w:cs="Arial"/>
                <w:color w:val="auto"/>
                <w:sz w:val="16"/>
                <w:szCs w:val="16"/>
              </w:rPr>
              <w:t>aký je důvod pro snížení na 20 d</w:t>
            </w:r>
            <w:r w:rsidRPr="0012074B">
              <w:rPr>
                <w:rStyle w:val="Hypertextovodkaz"/>
                <w:rFonts w:ascii="Arial" w:hAnsi="Arial" w:cs="Arial"/>
                <w:color w:val="auto"/>
                <w:sz w:val="16"/>
                <w:szCs w:val="16"/>
                <w:u w:val="none"/>
              </w:rPr>
              <w:t xml:space="preserve">ní, původně dohodnutý RL 30 dní – rozdíl v detekci 20 a 30 dní podle předkladatele není </w:t>
            </w:r>
            <w:proofErr w:type="gramStart"/>
            <w:r w:rsidRPr="0012074B">
              <w:rPr>
                <w:rStyle w:val="Hypertextovodkaz"/>
                <w:rFonts w:ascii="Arial" w:hAnsi="Arial" w:cs="Arial"/>
                <w:color w:val="auto"/>
                <w:sz w:val="16"/>
                <w:szCs w:val="16"/>
                <w:u w:val="none"/>
              </w:rPr>
              <w:t>signifikantní….</w:t>
            </w:r>
            <w:proofErr w:type="gramEnd"/>
            <w:r w:rsidRPr="0012074B">
              <w:rPr>
                <w:rStyle w:val="Hypertextovodkaz"/>
                <w:rFonts w:ascii="Arial" w:hAnsi="Arial" w:cs="Arial"/>
                <w:color w:val="auto"/>
                <w:sz w:val="16"/>
                <w:szCs w:val="16"/>
                <w:u w:val="none"/>
              </w:rPr>
              <w:t>tedy snížit p</w:t>
            </w:r>
            <w:r w:rsidRPr="0012074B">
              <w:rPr>
                <w:rStyle w:val="Hypertextovodkaz"/>
                <w:rFonts w:ascii="Arial" w:hAnsi="Arial" w:cs="Arial"/>
                <w:color w:val="auto"/>
                <w:sz w:val="16"/>
                <w:szCs w:val="16"/>
              </w:rPr>
              <w:t xml:space="preserve">očet </w:t>
            </w:r>
            <w:r w:rsidRPr="0012074B">
              <w:rPr>
                <w:rStyle w:val="Hypertextovodkaz"/>
                <w:rFonts w:ascii="Arial" w:hAnsi="Arial" w:cs="Arial"/>
                <w:color w:val="auto"/>
                <w:sz w:val="16"/>
                <w:szCs w:val="16"/>
                <w:u w:val="none"/>
              </w:rPr>
              <w:t>elektrod,</w:t>
            </w:r>
            <w:r w:rsidRPr="0012074B">
              <w:rPr>
                <w:rStyle w:val="Hypertextovodkaz"/>
                <w:rFonts w:ascii="Arial" w:hAnsi="Arial" w:cs="Arial"/>
                <w:color w:val="auto"/>
                <w:sz w:val="16"/>
                <w:szCs w:val="16"/>
              </w:rPr>
              <w:t xml:space="preserve"> čas výkonu </w:t>
            </w:r>
          </w:p>
          <w:p w14:paraId="1FB80C18" w14:textId="164085C5" w:rsidR="000B63FB" w:rsidRPr="0012074B" w:rsidRDefault="000B63FB" w:rsidP="0012074B">
            <w:pPr>
              <w:spacing w:after="0" w:line="240" w:lineRule="auto"/>
              <w:ind w:left="98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51053689" w14:textId="77777777" w:rsidTr="00BA01D7">
        <w:trPr>
          <w:trHeight w:val="56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68FA8E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0D681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00015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OŠETŘOVACÍ DEN NÁSLEDNÉ VENTILAČNÍ PÉČE (NVP)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revize indikačních kritérií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42153F2" w14:textId="46E3D67A" w:rsidR="000B63FB" w:rsidRPr="00DC62A6" w:rsidRDefault="000B63FB" w:rsidP="00DC62A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</w:t>
            </w:r>
            <w:r w:rsidRPr="00DC62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utné samostatné jednání – záměr podporujeme, s VZP již diskutováno a částečně zohledněno v UHD na rok 2026.</w:t>
            </w:r>
          </w:p>
          <w:p w14:paraId="6AFB79A8" w14:textId="1BB1AF00" w:rsidR="000B63FB" w:rsidRDefault="000B63FB" w:rsidP="00DC62A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Nutná úprava i v RL </w:t>
            </w:r>
          </w:p>
          <w:p w14:paraId="27D27CA9" w14:textId="5F6660B8" w:rsidR="000B63FB" w:rsidRPr="00DC62A6" w:rsidRDefault="000B63FB" w:rsidP="00DC62A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 RL nutno ukotvit </w:t>
            </w:r>
            <w:r w:rsidRPr="00DC62A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povinnost poskytovatele NIP a NVP – měsíční přehodnocení odborné důvodnosti NIP nebo NVP dle přiloženého dokumentu 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Pr="00DC62A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odkladech </w:t>
            </w:r>
          </w:p>
        </w:tc>
      </w:tr>
      <w:tr w:rsidR="000B63FB" w:rsidRPr="00B726DC" w14:paraId="29A098EC" w14:textId="77777777" w:rsidTr="00BA01D7">
        <w:trPr>
          <w:trHeight w:val="1483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A092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000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E4E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00017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OŠETŘOVACÍ DEN NÁSLEDNÉ INTENZIVNÍ PÉČE (NIP)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revize indikačních kritérií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23F6AB3E" w14:textId="6D674297" w:rsidR="000B63FB" w:rsidRPr="00DC62A6" w:rsidRDefault="000B63FB" w:rsidP="00DC62A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N</w:t>
            </w:r>
            <w:r w:rsidRPr="00DC62A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utné samostatné jednání – záměr podporujeme, s VZP již diskutováno a částečně zohledněno v UHD na rok 2026.</w:t>
            </w:r>
          </w:p>
          <w:p w14:paraId="49143966" w14:textId="2AC7FB2B" w:rsidR="000B63FB" w:rsidRDefault="000B63FB" w:rsidP="00DC62A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Nutná úprava i v RL</w:t>
            </w:r>
          </w:p>
          <w:p w14:paraId="5680E366" w14:textId="1CB9C0FF" w:rsidR="000B63FB" w:rsidRPr="00DC62A6" w:rsidRDefault="000B63FB" w:rsidP="00DC62A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Do RL nutno ukotvit </w:t>
            </w:r>
            <w:r w:rsidRPr="00DC62A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povinnost poskytovatele NIP a NVP – měsíční přehodnocení odborné důvodnosti NIP nebo NVP dle přiloženého dokumentu 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r w:rsidRPr="00DC62A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odkladech</w:t>
            </w:r>
          </w:p>
        </w:tc>
      </w:tr>
      <w:tr w:rsidR="000B63FB" w:rsidRPr="00B726DC" w14:paraId="69833439" w14:textId="77777777" w:rsidTr="00BA01D7">
        <w:trPr>
          <w:trHeight w:val="34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7598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121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06350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SIGNÁLNÍ VÝKON PRO MIMOŘÁDNOU OŠETŘOVATELSKOU ČINNOST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01AE" w14:textId="77777777" w:rsidR="000B63FB" w:rsidRPr="00A625F0" w:rsidRDefault="000B63FB" w:rsidP="00B5765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5765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NESOUHLAS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</w:t>
            </w:r>
            <w:r w:rsidRPr="00B5765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jde o opakované podání pouze v jiné podobě, mimořádné okolnosti nejsou blíže popsány, péče </w:t>
            </w:r>
            <w:proofErr w:type="spellStart"/>
            <w:r w:rsidRPr="00B5765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B5765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925 je indikována lékařem …</w:t>
            </w:r>
            <w:r w:rsidRPr="00B576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jde o navýšení časové dotace péče bez jasných limitací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p</w:t>
            </w:r>
            <w:r w:rsidRPr="00B5765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okud v rámci indikovaného ošetření nastane akutní mimořádná potřeba ošetřovatelské péče, lze řešit navýšením stávající </w:t>
            </w:r>
            <w:proofErr w:type="spellStart"/>
            <w:r w:rsidRPr="00B5765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ošetř</w:t>
            </w:r>
            <w:proofErr w:type="spellEnd"/>
            <w:r w:rsidRPr="00B5765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návštěvy. </w:t>
            </w:r>
          </w:p>
          <w:p w14:paraId="4249AA38" w14:textId="77777777" w:rsidR="000B63FB" w:rsidRDefault="000B63FB" w:rsidP="00687EC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Trváme na dodržení max. 3 návštěv denně. Pokud dojde k akutní změně zdravotního stavu,</w:t>
            </w:r>
            <w:r w:rsidRPr="00A625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bude ve zdravot. dokumentaci o této události záznam včetně informace o telefonickém informování indikujícího lékaře, nebo zda byla přivolána RZS.</w:t>
            </w:r>
          </w:p>
          <w:p w14:paraId="25532CEB" w14:textId="7F108B83" w:rsidR="000B63FB" w:rsidRPr="00A625F0" w:rsidRDefault="000B63FB" w:rsidP="00687EC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</w:t>
            </w: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ýkony domácí péče lze vykázat pouze na základě indikace provedené podle zákona o veřejném zdravotním pojištění.</w:t>
            </w:r>
          </w:p>
          <w:p w14:paraId="0B5225DD" w14:textId="442648A8" w:rsidR="000B63FB" w:rsidRPr="00A625F0" w:rsidRDefault="000B63FB" w:rsidP="00A625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76F343AE" w14:textId="77777777" w:rsidTr="00BA01D7">
        <w:trPr>
          <w:trHeight w:val="6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75D9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1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06313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OŠETŘOVACÍ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NÁVŠTĚVA - DOMÁCÍ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PÉČE - TYP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I.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a obsahu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B8C5D" w14:textId="77777777" w:rsidR="000B63FB" w:rsidRDefault="000B63FB" w:rsidP="00A625F0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Jedná se pouze o časový výkon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domácí ošetřovatelské návštěvy</w:t>
            </w: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tj. nesouhlas s uvedením </w:t>
            </w:r>
            <w:r w:rsidRPr="00A625F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textu "Ke sledování je možno využít i vzdálenou kontrolu za pomoci telemedicínských technologií." </w:t>
            </w: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Naopak, k vykázání časového výkonu je třeba fyzická přítomnost sestry u pacienta. </w:t>
            </w:r>
          </w:p>
          <w:p w14:paraId="10570F51" w14:textId="51B0D8E0" w:rsidR="000B63FB" w:rsidRPr="00B726DC" w:rsidRDefault="000B63FB" w:rsidP="00A625F0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 dalším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úpravám - </w:t>
            </w:r>
            <w:r w:rsidRPr="00FF25B6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nedoporučujeme</w:t>
            </w:r>
            <w:proofErr w:type="gramEnd"/>
            <w:r w:rsidRPr="00FF25B6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 xml:space="preserve"> upravit,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obsah péče uvedený v RL </w:t>
            </w: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obecné rovině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popisuje poskytovanou péči/ukotvuje rámec návštěvy, zakotvená textace v RL historicky nečiní problém </w:t>
            </w:r>
          </w:p>
        </w:tc>
      </w:tr>
      <w:tr w:rsidR="000B63FB" w:rsidRPr="00B726DC" w14:paraId="014A0CB9" w14:textId="77777777" w:rsidTr="00A37C78">
        <w:trPr>
          <w:trHeight w:val="12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85F5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925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C96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06315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OŠETŘOVACÍ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NÁVŠTĚVA - DOMÁCÍ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PÉČE - TYP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II.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a obsahu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330B6C" w14:textId="6E166492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64BA1502" w14:textId="77777777" w:rsidTr="00BA01D7">
        <w:trPr>
          <w:trHeight w:val="6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6CA8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900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06317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OŠETŘOVACÍ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NÁVŠTĚVA - DOMÁCÍ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PÉČE - TYP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III.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a obsahu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91F03C" w14:textId="693D63B2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46F7F606" w14:textId="77777777" w:rsidTr="00BA01D7">
        <w:trPr>
          <w:trHeight w:val="119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4E2C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486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06318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 xml:space="preserve">OŠETŘOVACÍ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NÁVŠTĚVA - DOMÁCÍ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gram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PÉČE - TYP</w:t>
            </w:r>
            <w:proofErr w:type="gram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IV.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a obsahu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7230A" w14:textId="2276387D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5357CF0D" w14:textId="77777777" w:rsidTr="00BA01D7">
        <w:trPr>
          <w:trHeight w:val="491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6114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1CD7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změnové řízení: změna obecné části SZV: Kapitola 4, nový bod 43.3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51773A" w14:textId="3FC410DE" w:rsidR="000B63FB" w:rsidRPr="00BA602E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A602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Nesouhlas. Jedná se o duplicitní informaci, která je již obsažena v RL výkonu.</w:t>
            </w:r>
            <w:r w:rsidRPr="00BA602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290F2C4D" w14:textId="77777777" w:rsidTr="00BA01D7">
        <w:trPr>
          <w:trHeight w:val="49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EFD8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16C7A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změnové řízení: změna obecné části SZV: Kapitola 4 bod 47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E443F0" w14:textId="13FB2440" w:rsidR="000B63FB" w:rsidRPr="00BA602E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A602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Nesouhlas. Jedná se o duplicitní informaci, která je již obsažena v RL výkonu.</w:t>
            </w:r>
            <w:r w:rsidRPr="00BA602E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</w:p>
        </w:tc>
      </w:tr>
      <w:tr w:rsidR="000B63FB" w:rsidRPr="00B726DC" w14:paraId="1C500D28" w14:textId="77777777" w:rsidTr="00BA01D7">
        <w:trPr>
          <w:trHeight w:val="204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33ED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913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B923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06639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OŠETŘENÍ STOMIÍ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obsahu výkonu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B42DC5" w14:textId="77777777" w:rsidR="000B63FB" w:rsidRPr="00E903A9" w:rsidRDefault="000B63FB" w:rsidP="00E903A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ŽÁDNÁ z položek uvedených v PMAT se během výkonu ošetření stomie nepoužívá (náplasti, stříkačky, pinzeta, ústní lopatka). Všechny prostředky k ošetření stomie získává pacient na poukaz a rozhodně ne ve sterilní podobě. </w:t>
            </w:r>
          </w:p>
          <w:p w14:paraId="5075BB6F" w14:textId="139BDFC8" w:rsidR="000B63FB" w:rsidRPr="00E903A9" w:rsidRDefault="000B63FB" w:rsidP="00E903A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Vhodná úprava dle výkonů v </w:t>
            </w:r>
            <w:proofErr w:type="spellStart"/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 </w:t>
            </w:r>
            <w:proofErr w:type="gramStart"/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925 – v</w:t>
            </w:r>
            <w:proofErr w:type="gramEnd"/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  <w:proofErr w:type="spellStart"/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odb</w:t>
            </w:r>
            <w:proofErr w:type="spellEnd"/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 925: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tzn</w:t>
            </w:r>
          </w:p>
          <w:p w14:paraId="1DA83358" w14:textId="4FABCA60" w:rsidR="000B63FB" w:rsidRPr="00E903A9" w:rsidRDefault="000B63FB" w:rsidP="00E903A9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97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hyperlink r:id="rId34" w:history="1">
              <w:r w:rsidRPr="00E903A9">
                <w:rPr>
                  <w:rFonts w:ascii="Arial" w:hAnsi="Arial" w:cs="Arial"/>
                  <w:sz w:val="16"/>
                  <w:szCs w:val="16"/>
                </w:rPr>
                <w:t>06327</w:t>
              </w:r>
            </w:hyperlink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</w:t>
            </w:r>
            <w:r w:rsidRPr="00E903A9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 xml:space="preserve">OŠETŘENÍ STOMIÍ STŘEVNÍCH TYPŮ </w:t>
            </w:r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= </w:t>
            </w:r>
            <w:proofErr w:type="gramStart"/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1b</w:t>
            </w:r>
            <w:proofErr w:type="gramEnd"/>
            <w:r w:rsidRPr="00E903A9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</w:t>
            </w:r>
          </w:p>
          <w:p w14:paraId="41C6F913" w14:textId="78DBA67C" w:rsidR="000B63FB" w:rsidRPr="00A37C78" w:rsidRDefault="000B63FB" w:rsidP="00CF5E75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497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hyperlink r:id="rId35" w:history="1">
              <w:r w:rsidRPr="00A37C78">
                <w:rPr>
                  <w:rFonts w:ascii="Arial" w:hAnsi="Arial" w:cs="Arial"/>
                  <w:sz w:val="16"/>
                  <w:szCs w:val="16"/>
                </w:rPr>
                <w:t>06328</w:t>
              </w:r>
            </w:hyperlink>
            <w:r w:rsidRPr="00A37C7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</w:t>
            </w:r>
            <w:r w:rsidRPr="00A37C78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OŠETŘENÍ STOMIÍ TYPU PEG, NEFROSTOMIE, EPICYSTOSTOMIE A TRACHEOSTOMIE</w:t>
            </w:r>
            <w:r w:rsidRPr="00A37C78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= 25 b.</w:t>
            </w:r>
          </w:p>
          <w:p w14:paraId="1571800B" w14:textId="77777777" w:rsidR="000B63FB" w:rsidRDefault="000B63FB" w:rsidP="00E510B6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64FEC172" w14:textId="094E21C0" w:rsidR="000B63FB" w:rsidRPr="00E510B6" w:rsidRDefault="000B63FB" w:rsidP="00E510B6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  <w:tr w:rsidR="000B63FB" w:rsidRPr="00B726DC" w14:paraId="16702C10" w14:textId="77777777" w:rsidTr="00BA01D7">
        <w:trPr>
          <w:trHeight w:val="580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569B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816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1F9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94299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816-2025-12-12-10-25-56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STANOVENÍ DÁRCOVSKÉ VOLNÉ DNA PO TRANSPLANTACI SOLIDNÍCH ORGÁNŮ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9D93B" w14:textId="395BBA71" w:rsidR="000B63FB" w:rsidRPr="00B726DC" w:rsidRDefault="000B63FB" w:rsidP="002425F0">
            <w:pPr>
              <w:rPr>
                <w:rFonts w:ascii="Arial" w:hAnsi="Arial" w:cs="Arial"/>
                <w:sz w:val="16"/>
                <w:szCs w:val="16"/>
              </w:rPr>
            </w:pPr>
            <w:r w:rsidRPr="00B726DC">
              <w:rPr>
                <w:rFonts w:ascii="Arial" w:hAnsi="Arial" w:cs="Arial"/>
                <w:sz w:val="16"/>
                <w:szCs w:val="16"/>
              </w:rPr>
              <w:t>Výkon předložen na minulé PS SZV, kdy stažen, tedy připomínky trvají</w:t>
            </w:r>
          </w:p>
          <w:p w14:paraId="7DF956A5" w14:textId="20CF0D8D" w:rsidR="000B63FB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Vzhledem k problematice, které se dotýká navrhovaný výkon – stanovení volné DNA na principu NGS, náhrada za biopsii – byla </w:t>
            </w:r>
            <w:r w:rsidRPr="00E903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požadována stanoviska k tomuto návrhu výkonu a sice od Společnosti lékařské genetiky a genomiky ČLS JEP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(SLG) </w:t>
            </w:r>
            <w:r w:rsidRPr="00E903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a Společnosti českých patologů ČLS JEP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(SČP)</w:t>
            </w:r>
            <w:r w:rsidRPr="00E903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.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50FD2459" w14:textId="51676442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LG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 nyní předkladatel výkonu, k dispozici je dřívější stanovisko SČP (viz závěr připomínek)</w:t>
            </w:r>
          </w:p>
          <w:p w14:paraId="1A68564E" w14:textId="77777777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databázi MZ ČR figurují 2 registrační listy pro daný výkon, vyjadřujeme se k </w:t>
            </w:r>
            <w:r w:rsidRPr="00B726DC">
              <w:rPr>
                <w:rFonts w:ascii="Arial" w:hAnsi="Arial" w:cs="Arial"/>
                <w:sz w:val="16"/>
                <w:szCs w:val="16"/>
              </w:rPr>
              <w:t>816-2025-12-12-10-25-56</w:t>
            </w:r>
          </w:p>
          <w:p w14:paraId="2FC3BE5C" w14:textId="77777777" w:rsidR="000B63FB" w:rsidRPr="00B726DC" w:rsidRDefault="000B63FB" w:rsidP="002425F0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  <w:p w14:paraId="036AA8F7" w14:textId="77777777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Nakolik je dané vyšetření již zavedenou rutinní metodou? Nakolik je daná metoda již standardizována?</w:t>
            </w:r>
          </w:p>
          <w:p w14:paraId="2DE0C188" w14:textId="4EA9CD61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Je daná metoda součástí </w:t>
            </w:r>
            <w:r w:rsidRPr="00B726DC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cs-CZ"/>
              </w:rPr>
              <w:t>doporučených postupů v ČR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? </w:t>
            </w:r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Je jasně určeno, v jakých situacích se použije místo biopsie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?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→</w:t>
            </w:r>
            <w:r w:rsidRPr="00E903A9">
              <w:rPr>
                <w:rFonts w:ascii="Arial" w:eastAsia="Times New Roman" w:hAnsi="Arial" w:cs="Arial"/>
                <w:sz w:val="16"/>
                <w:szCs w:val="16"/>
                <w:u w:val="single"/>
                <w:lang w:eastAsia="cs-CZ"/>
              </w:rPr>
              <w:t>nutno indikační kritéria ukotvit do RL!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  <w:p w14:paraId="5486A119" w14:textId="77777777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Jakým způsobem se došlo k časové dotaci výkonu, časové dotaci nositelů? </w:t>
            </w:r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Je zohledněno vyšetření více vzorků najednou?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Např. na jednání sděleno, že lze vyšetřit i 24 pacientů najednou, čímž se čas poměrově krátí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….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.</w:t>
            </w:r>
          </w:p>
          <w:p w14:paraId="4BDF15EC" w14:textId="77777777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Není doložen PMAT – nutno doložit cenu </w:t>
            </w:r>
            <w:proofErr w:type="spellStart"/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kitu</w:t>
            </w:r>
            <w:proofErr w:type="spellEnd"/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 (např. fakturou) a rozpočítání na jeden vzorek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(s ohledem na vyšetření více vzorků najednou)</w:t>
            </w:r>
          </w:p>
          <w:p w14:paraId="4858D068" w14:textId="77777777" w:rsidR="000B63FB" w:rsidRPr="00B726DC" w:rsidRDefault="000B63FB" w:rsidP="002425F0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Jaké </w:t>
            </w:r>
            <w:proofErr w:type="spellStart"/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kity</w:t>
            </w:r>
            <w:proofErr w:type="spellEnd"/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 se používají – </w:t>
            </w: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 xml:space="preserve">dle studií se řeší i srovnatelnost jednotlivých </w:t>
            </w:r>
            <w:proofErr w:type="spellStart"/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kitů</w:t>
            </w:r>
            <w:proofErr w:type="spellEnd"/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 xml:space="preserve"> jednotlivých výrobců…prosíme vysvětlit</w:t>
            </w:r>
          </w:p>
          <w:p w14:paraId="123FFF2C" w14:textId="77777777" w:rsidR="000B63FB" w:rsidRPr="00B726DC" w:rsidRDefault="000B63FB" w:rsidP="002425F0">
            <w:pPr>
              <w:pStyle w:val="Odstavecseseznamem"/>
              <w:spacing w:after="0" w:line="240" w:lineRule="auto"/>
              <w:ind w:left="240"/>
              <w:rPr>
                <w:rFonts w:ascii="Arial" w:hAnsi="Arial" w:cs="Arial"/>
                <w:bCs/>
                <w:sz w:val="16"/>
                <w:szCs w:val="16"/>
              </w:rPr>
            </w:pP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 xml:space="preserve">Nelze kalkulovat izolaci DNA (izolační </w:t>
            </w:r>
            <w:proofErr w:type="spellStart"/>
            <w:proofErr w:type="gramStart"/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kit</w:t>
            </w:r>
            <w:proofErr w:type="spellEnd"/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)  –</w:t>
            </w:r>
            <w:proofErr w:type="gramEnd"/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 xml:space="preserve"> ve výkonu uvedeno, že navazuje na </w:t>
            </w:r>
            <w:r w:rsidRPr="00B726DC">
              <w:rPr>
                <w:rFonts w:ascii="Arial" w:hAnsi="Arial" w:cs="Arial"/>
                <w:bCs/>
                <w:sz w:val="16"/>
                <w:szCs w:val="16"/>
              </w:rPr>
              <w:t xml:space="preserve">výkon izolace DNA 94235, navíc je u položky k izolaci DNA uveden odkaz na výkon </w:t>
            </w:r>
            <w:r w:rsidRPr="00B726DC">
              <w:rPr>
                <w:rFonts w:ascii="Arial" w:hAnsi="Arial" w:cs="Arial"/>
                <w:sz w:val="16"/>
                <w:szCs w:val="16"/>
              </w:rPr>
              <w:t>94299, který neexistuje (jde o číslo původně předloženého výkonu)</w:t>
            </w:r>
            <w:r w:rsidRPr="00B726DC">
              <w:rPr>
                <w:rFonts w:ascii="Arial" w:hAnsi="Arial" w:cs="Arial"/>
                <w:sz w:val="16"/>
                <w:szCs w:val="16"/>
                <w:shd w:val="clear" w:color="auto" w:fill="FEF8E7"/>
              </w:rPr>
              <w:t>.</w:t>
            </w:r>
          </w:p>
          <w:p w14:paraId="3C2D0936" w14:textId="77777777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hAnsi="Arial" w:cs="Arial"/>
                <w:bCs/>
                <w:sz w:val="16"/>
                <w:szCs w:val="16"/>
              </w:rPr>
              <w:t>2x zkumavka za 320 Kč? prosíme vysvětlit a doložit cenu např. fakturou.</w:t>
            </w:r>
          </w:p>
          <w:p w14:paraId="26C7285F" w14:textId="02E11501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>Cena daného vyšetření –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 srovnání se zahraničím? Nyní je výkon za 29184 bodů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( v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 databázi MZ ČR výkon </w:t>
            </w:r>
            <w:r w:rsidRPr="00B726DC">
              <w:rPr>
                <w:rFonts w:ascii="Arial" w:hAnsi="Arial" w:cs="Arial"/>
                <w:sz w:val="16"/>
                <w:szCs w:val="16"/>
              </w:rPr>
              <w:t>816-2025-12-12-10-25-56)</w:t>
            </w:r>
            <w:r w:rsidRPr="00B726DC">
              <w:rPr>
                <w:rFonts w:ascii="Arial" w:hAnsi="Arial" w:cs="Arial"/>
                <w:bCs/>
                <w:iCs/>
                <w:sz w:val="16"/>
                <w:szCs w:val="16"/>
              </w:rPr>
              <w:t>. V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logu událostí u původního předložení lze nalézt cenu za vyšetření 22 655 Kč za 1 vyšetření… </w:t>
            </w:r>
            <w:r w:rsidRPr="00B726DC">
              <w:rPr>
                <w:rFonts w:ascii="Arial" w:hAnsi="Arial" w:cs="Arial"/>
                <w:bCs/>
                <w:iCs/>
                <w:sz w:val="16"/>
                <w:szCs w:val="16"/>
              </w:rPr>
              <w:t>Dle odkazů na studie dodané předkladatelem je cena dokonce 401 USD (Německo).  Cena zahraničního testu je levnější (USA cca 800 USD dle předkladatele</w:t>
            </w:r>
            <w:r>
              <w:rPr>
                <w:rFonts w:ascii="Arial" w:hAnsi="Arial" w:cs="Arial"/>
                <w:bCs/>
                <w:iCs/>
                <w:sz w:val="16"/>
                <w:szCs w:val="16"/>
              </w:rPr>
              <w:t>, minulé pracovní projednání</w:t>
            </w:r>
            <w:r w:rsidRPr="00B726DC">
              <w:rPr>
                <w:rFonts w:ascii="Arial" w:hAnsi="Arial" w:cs="Arial"/>
                <w:bCs/>
                <w:iCs/>
                <w:sz w:val="16"/>
                <w:szCs w:val="16"/>
              </w:rPr>
              <w:t>). Není tedy lepší posílat vzorek do zahraničí, jak se to děje dle předkladatele již nyní?</w:t>
            </w:r>
          </w:p>
          <w:p w14:paraId="4164907D" w14:textId="77777777" w:rsidR="000B63FB" w:rsidRPr="00E903A9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Podmínka S: </w:t>
            </w: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 xml:space="preserve">Na minulém jednání byla řečeno, že podmínkou je ČIA akreditace na tento typ NGS metody. </w:t>
            </w:r>
            <w:r w:rsidRPr="00E903A9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cs-CZ"/>
              </w:rPr>
              <w:t xml:space="preserve">Je dostupná akreditace ČIA na NGS metodu na </w:t>
            </w:r>
            <w:proofErr w:type="spellStart"/>
            <w:r w:rsidRPr="00E903A9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cs-CZ"/>
              </w:rPr>
              <w:t>germinální</w:t>
            </w:r>
            <w:proofErr w:type="spellEnd"/>
            <w:r w:rsidRPr="00E903A9">
              <w:rPr>
                <w:rFonts w:ascii="Arial" w:eastAsia="Times New Roman" w:hAnsi="Arial" w:cs="Arial"/>
                <w:b/>
                <w:sz w:val="16"/>
                <w:szCs w:val="16"/>
                <w:u w:val="single"/>
                <w:lang w:eastAsia="cs-CZ"/>
              </w:rPr>
              <w:t xml:space="preserve"> genom na volnou DNA? Jsou již takto laboratoře akreditovány?</w:t>
            </w:r>
          </w:p>
          <w:p w14:paraId="4A07EC4B" w14:textId="77777777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Jsou uvedena transplantační centra – tedy by mělo být uvedeno Centra vysoce specializované péče v oblasti transplantační </w:t>
            </w:r>
            <w:proofErr w:type="gramStart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medicíny - transplantace</w:t>
            </w:r>
            <w:proofErr w:type="gramEnd"/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ledvin, srdce a plic. </w:t>
            </w:r>
          </w:p>
          <w:p w14:paraId="2D00CDC4" w14:textId="77777777" w:rsidR="000B63FB" w:rsidRPr="00B726DC" w:rsidRDefault="000B63FB" w:rsidP="002425F0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Vzhledem k vyšetřování a naplnění kapacit (viz diskuse na minulé PS SZV) – vhodné uvést 1 centrum na ČR a konkrétněji ho definovat?</w:t>
            </w:r>
          </w:p>
          <w:p w14:paraId="12E2ADD9" w14:textId="77777777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Původně uvedeno OF 2x ročně. Nyní 4x ročně?</w:t>
            </w:r>
          </w:p>
          <w:p w14:paraId="1CBAFA04" w14:textId="77777777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 xml:space="preserve">Ad přístroje – budou oba přístroje využity </w:t>
            </w:r>
            <w:proofErr w:type="gramStart"/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>100%</w:t>
            </w:r>
            <w:proofErr w:type="gramEnd"/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t xml:space="preserve"> času výkonu? Je zohledněno vyšetření více vzorků najednou?</w:t>
            </w:r>
            <w:r w:rsidRPr="00B726DC"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  <w:br/>
              <w:t>Ad ceny přístrojů – jsou i nadále relevantní? Přístroj má být ekonomicky nejméně náročnou variantu.</w:t>
            </w:r>
          </w:p>
          <w:p w14:paraId="4C163A6D" w14:textId="43128A98" w:rsidR="000B63FB" w:rsidRPr="00B726DC" w:rsidRDefault="000B63FB" w:rsidP="002425F0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Cs/>
                <w:sz w:val="16"/>
                <w:szCs w:val="16"/>
                <w:lang w:eastAsia="cs-CZ"/>
              </w:rPr>
            </w:pPr>
            <w:r w:rsidRPr="00B726DC">
              <w:rPr>
                <w:rFonts w:ascii="Arial" w:hAnsi="Arial" w:cs="Arial"/>
                <w:bCs/>
                <w:sz w:val="16"/>
                <w:szCs w:val="16"/>
              </w:rPr>
              <w:t xml:space="preserve">Funkce nositele </w:t>
            </w: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Funkce K2 by mohla být upřesněna "</w:t>
            </w:r>
            <w:proofErr w:type="spellStart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bioanalytik</w:t>
            </w:r>
            <w:proofErr w:type="spellEnd"/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pro klinickou genetiku".</w:t>
            </w:r>
          </w:p>
          <w:p w14:paraId="0BCC52AC" w14:textId="77777777" w:rsidR="000B63FB" w:rsidRPr="00B726DC" w:rsidRDefault="000B63FB" w:rsidP="002425F0">
            <w:pPr>
              <w:pStyle w:val="Odstavecseseznamem"/>
              <w:ind w:left="240"/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Ze stanoviska SČP ČLS JEP: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 xml:space="preserve">1.  Výbor SČP se necítí kvalifikován posoudit klinickou relevanci uvedeného výkonu v rámci dané problematiky, nicméně vnímá, že problematika není úplně jednoznačná a doporučení odborných společností, kterých se toto týká, jsou na různé úrovni evidence. Sami autoři některých doporučení zdůrazňují absenci dostatečné klinické relevance podloženou prospektivními klinickými studiemi. 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2.  Není jasné, jestli je úhrada tohoto testování v dalších zemích z prostředků zdravotního pojištění a jestli jsou zkušenosti nad rámec publikovaných studií, a pokud ano, jaké jsou reálné praktické dopady implementace do praxe, i s ohledem na neprovedení bioptického vyšetření.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  <w:t>3.  Není jasné, jaký by měl být algoritmus vyšetřování, zejména jestli je cílem, aby vyšetření DNA plošně nahrazovalo bioptické vyšetření, nebo bude vyšetření DNA provedeno pouze v situaci, kdy není bioptické vyšetření možné.</w:t>
            </w:r>
            <w:r w:rsidRPr="00B726DC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sz w:val="16"/>
                <w:szCs w:val="16"/>
                <w:lang w:eastAsia="cs-CZ"/>
              </w:rPr>
              <w:t xml:space="preserve">Není ani zřejmé, jaký by měl být algoritmus vyšetřování, zejména jestli je cílem, aby vyšetření DNA plošně nahrazovalo bioptické vyšetření, nebo bude vyšetření DNA provedeno pouze v situaci, kdy není bioptické vyšetření možné. </w:t>
            </w:r>
          </w:p>
          <w:p w14:paraId="02C68F32" w14:textId="70D11492" w:rsidR="000B63FB" w:rsidRPr="00B726DC" w:rsidRDefault="000B63FB" w:rsidP="002425F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</w:tbl>
    <w:p w14:paraId="09EF995A" w14:textId="77777777" w:rsidR="007C0E75" w:rsidRPr="00B726DC" w:rsidRDefault="007C0E75">
      <w:pPr>
        <w:rPr>
          <w:rFonts w:ascii="Arial" w:hAnsi="Arial" w:cs="Arial"/>
          <w:sz w:val="16"/>
          <w:szCs w:val="16"/>
        </w:rPr>
      </w:pPr>
    </w:p>
    <w:sectPr w:rsidR="007C0E75" w:rsidRPr="00B726DC" w:rsidSect="00677A2B">
      <w:headerReference w:type="default" r:id="rId36"/>
      <w:footerReference w:type="default" r:id="rId3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16AC0" w14:textId="77777777" w:rsidR="006D284C" w:rsidRDefault="006D284C" w:rsidP="00E2100C">
      <w:pPr>
        <w:spacing w:after="0" w:line="240" w:lineRule="auto"/>
      </w:pPr>
      <w:r>
        <w:separator/>
      </w:r>
    </w:p>
  </w:endnote>
  <w:endnote w:type="continuationSeparator" w:id="0">
    <w:p w14:paraId="3E8FC7B2" w14:textId="77777777" w:rsidR="006D284C" w:rsidRDefault="006D284C" w:rsidP="00E2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5903738"/>
      <w:docPartObj>
        <w:docPartGallery w:val="Page Numbers (Bottom of Page)"/>
        <w:docPartUnique/>
      </w:docPartObj>
    </w:sdtPr>
    <w:sdtContent>
      <w:p w14:paraId="6FE43467" w14:textId="4BC080E3" w:rsidR="00B3170D" w:rsidRDefault="00B3170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9C0B33" w14:textId="77777777" w:rsidR="00B3170D" w:rsidRDefault="00B31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32D2B" w14:textId="77777777" w:rsidR="006D284C" w:rsidRDefault="006D284C" w:rsidP="00E2100C">
      <w:pPr>
        <w:spacing w:after="0" w:line="240" w:lineRule="auto"/>
      </w:pPr>
      <w:r>
        <w:separator/>
      </w:r>
    </w:p>
  </w:footnote>
  <w:footnote w:type="continuationSeparator" w:id="0">
    <w:p w14:paraId="3C6C37B7" w14:textId="77777777" w:rsidR="006D284C" w:rsidRDefault="006D284C" w:rsidP="00E21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94048" w14:textId="03A4D3D5" w:rsidR="00E2100C" w:rsidRPr="001831B8" w:rsidRDefault="00E2100C">
    <w:pPr>
      <w:pStyle w:val="Zhlav"/>
      <w:rPr>
        <w:rFonts w:ascii="Arial" w:hAnsi="Arial" w:cs="Arial"/>
        <w:i/>
        <w:iCs/>
        <w:sz w:val="18"/>
        <w:szCs w:val="18"/>
      </w:rPr>
    </w:pPr>
    <w:r w:rsidRPr="004144C3">
      <w:rPr>
        <w:rFonts w:ascii="Arial" w:hAnsi="Arial" w:cs="Arial"/>
        <w:i/>
        <w:iCs/>
        <w:sz w:val="18"/>
        <w:szCs w:val="18"/>
      </w:rPr>
      <w:t xml:space="preserve">Připomínky VZP ČR k výkonům PS k SZV při MZ – pracovní jednání </w:t>
    </w:r>
    <w:r w:rsidR="001831B8">
      <w:rPr>
        <w:rFonts w:ascii="Arial" w:hAnsi="Arial" w:cs="Arial"/>
        <w:i/>
        <w:iCs/>
        <w:sz w:val="18"/>
        <w:szCs w:val="18"/>
      </w:rPr>
      <w:t>9</w:t>
    </w:r>
    <w:r w:rsidRPr="004144C3">
      <w:rPr>
        <w:rFonts w:ascii="Arial" w:hAnsi="Arial" w:cs="Arial"/>
        <w:i/>
        <w:iCs/>
        <w:sz w:val="18"/>
        <w:szCs w:val="18"/>
      </w:rPr>
      <w:t>.</w:t>
    </w:r>
    <w:r w:rsidR="001831B8">
      <w:rPr>
        <w:rFonts w:ascii="Arial" w:hAnsi="Arial" w:cs="Arial"/>
        <w:i/>
        <w:iCs/>
        <w:sz w:val="18"/>
        <w:szCs w:val="18"/>
      </w:rPr>
      <w:t xml:space="preserve"> – 13. 2</w:t>
    </w:r>
    <w:r w:rsidRPr="004144C3">
      <w:rPr>
        <w:rFonts w:ascii="Arial" w:hAnsi="Arial" w:cs="Arial"/>
        <w:i/>
        <w:iCs/>
        <w:sz w:val="18"/>
        <w:szCs w:val="18"/>
      </w:rPr>
      <w:t>.</w:t>
    </w:r>
    <w:r w:rsidR="001831B8">
      <w:rPr>
        <w:rFonts w:ascii="Arial" w:hAnsi="Arial" w:cs="Arial"/>
        <w:i/>
        <w:iCs/>
        <w:sz w:val="18"/>
        <w:szCs w:val="18"/>
      </w:rPr>
      <w:t xml:space="preserve"> </w:t>
    </w:r>
    <w:r w:rsidRPr="004144C3">
      <w:rPr>
        <w:rFonts w:ascii="Arial" w:hAnsi="Arial" w:cs="Arial"/>
        <w:i/>
        <w:iCs/>
        <w:sz w:val="18"/>
        <w:szCs w:val="18"/>
      </w:rPr>
      <w:t>202</w:t>
    </w:r>
    <w:r w:rsidR="001831B8">
      <w:rPr>
        <w:rFonts w:ascii="Arial" w:hAnsi="Arial" w:cs="Arial"/>
        <w:i/>
        <w:iCs/>
        <w:sz w:val="18"/>
        <w:szCs w:val="18"/>
      </w:rPr>
      <w:t>6</w:t>
    </w:r>
  </w:p>
  <w:p w14:paraId="5955ED54" w14:textId="77777777" w:rsidR="00E2100C" w:rsidRDefault="00E210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6D3"/>
    <w:multiLevelType w:val="hybridMultilevel"/>
    <w:tmpl w:val="AC5A9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E74F2"/>
    <w:multiLevelType w:val="hybridMultilevel"/>
    <w:tmpl w:val="808A8FE0"/>
    <w:lvl w:ilvl="0" w:tplc="ECC87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E2404"/>
    <w:multiLevelType w:val="hybridMultilevel"/>
    <w:tmpl w:val="A8DA4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E5214"/>
    <w:multiLevelType w:val="hybridMultilevel"/>
    <w:tmpl w:val="02468A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3B26AD"/>
    <w:multiLevelType w:val="hybridMultilevel"/>
    <w:tmpl w:val="F69AF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C4FFE"/>
    <w:multiLevelType w:val="multilevel"/>
    <w:tmpl w:val="F4C00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33FE3"/>
    <w:multiLevelType w:val="hybridMultilevel"/>
    <w:tmpl w:val="C554D9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10338A"/>
    <w:multiLevelType w:val="hybridMultilevel"/>
    <w:tmpl w:val="EC2CFF5C"/>
    <w:lvl w:ilvl="0" w:tplc="AE28D2CC">
      <w:start w:val="1"/>
      <w:numFmt w:val="bullet"/>
      <w:lvlText w:val=""/>
      <w:lvlJc w:val="left"/>
      <w:pPr>
        <w:ind w:left="656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8" w15:restartNumberingAfterBreak="0">
    <w:nsid w:val="1B5D73CF"/>
    <w:multiLevelType w:val="hybridMultilevel"/>
    <w:tmpl w:val="5940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F3A9E"/>
    <w:multiLevelType w:val="hybridMultilevel"/>
    <w:tmpl w:val="06C06496"/>
    <w:lvl w:ilvl="0" w:tplc="0405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2386720B"/>
    <w:multiLevelType w:val="hybridMultilevel"/>
    <w:tmpl w:val="213EA7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447026"/>
    <w:multiLevelType w:val="hybridMultilevel"/>
    <w:tmpl w:val="7E5CF59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271209CB"/>
    <w:multiLevelType w:val="hybridMultilevel"/>
    <w:tmpl w:val="9FF8793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E66FF0"/>
    <w:multiLevelType w:val="hybridMultilevel"/>
    <w:tmpl w:val="25AED0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31E49"/>
    <w:multiLevelType w:val="hybridMultilevel"/>
    <w:tmpl w:val="9C340684"/>
    <w:lvl w:ilvl="0" w:tplc="AE28D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76B6A"/>
    <w:multiLevelType w:val="hybridMultilevel"/>
    <w:tmpl w:val="2FD6AC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607C68"/>
    <w:multiLevelType w:val="hybridMultilevel"/>
    <w:tmpl w:val="EB3AD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D084F"/>
    <w:multiLevelType w:val="hybridMultilevel"/>
    <w:tmpl w:val="653E72F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51A85113"/>
    <w:multiLevelType w:val="hybridMultilevel"/>
    <w:tmpl w:val="2D64D542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D4BC2"/>
    <w:multiLevelType w:val="hybridMultilevel"/>
    <w:tmpl w:val="CBA61F6A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638C4794"/>
    <w:multiLevelType w:val="hybridMultilevel"/>
    <w:tmpl w:val="9878D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61996"/>
    <w:multiLevelType w:val="hybridMultilevel"/>
    <w:tmpl w:val="942825EC"/>
    <w:lvl w:ilvl="0" w:tplc="2AFED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A2386"/>
    <w:multiLevelType w:val="hybridMultilevel"/>
    <w:tmpl w:val="E26E3D9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4B051E"/>
    <w:multiLevelType w:val="hybridMultilevel"/>
    <w:tmpl w:val="F38CD4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420DCD"/>
    <w:multiLevelType w:val="hybridMultilevel"/>
    <w:tmpl w:val="64129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576C8"/>
    <w:multiLevelType w:val="hybridMultilevel"/>
    <w:tmpl w:val="4FAE4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C65DD"/>
    <w:multiLevelType w:val="hybridMultilevel"/>
    <w:tmpl w:val="43D01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D2AB0"/>
    <w:multiLevelType w:val="hybridMultilevel"/>
    <w:tmpl w:val="A648C2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406E30"/>
    <w:multiLevelType w:val="hybridMultilevel"/>
    <w:tmpl w:val="C4741F35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6B12B1"/>
    <w:multiLevelType w:val="hybridMultilevel"/>
    <w:tmpl w:val="0F883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11">
    <w:abstractNumId w:val="14"/>
  </w:num>
  <w:num w:numId="2" w16cid:durableId="526800534">
    <w:abstractNumId w:val="6"/>
  </w:num>
  <w:num w:numId="3" w16cid:durableId="771555942">
    <w:abstractNumId w:val="5"/>
  </w:num>
  <w:num w:numId="4" w16cid:durableId="536695225">
    <w:abstractNumId w:val="12"/>
  </w:num>
  <w:num w:numId="5" w16cid:durableId="1441608730">
    <w:abstractNumId w:val="11"/>
  </w:num>
  <w:num w:numId="6" w16cid:durableId="1369337049">
    <w:abstractNumId w:val="28"/>
  </w:num>
  <w:num w:numId="7" w16cid:durableId="1808156630">
    <w:abstractNumId w:val="27"/>
  </w:num>
  <w:num w:numId="8" w16cid:durableId="704790542">
    <w:abstractNumId w:val="26"/>
  </w:num>
  <w:num w:numId="9" w16cid:durableId="152069653">
    <w:abstractNumId w:val="10"/>
  </w:num>
  <w:num w:numId="10" w16cid:durableId="523055837">
    <w:abstractNumId w:val="3"/>
  </w:num>
  <w:num w:numId="11" w16cid:durableId="279919598">
    <w:abstractNumId w:val="23"/>
  </w:num>
  <w:num w:numId="12" w16cid:durableId="1040741541">
    <w:abstractNumId w:val="9"/>
  </w:num>
  <w:num w:numId="13" w16cid:durableId="452868865">
    <w:abstractNumId w:val="17"/>
  </w:num>
  <w:num w:numId="14" w16cid:durableId="1841240433">
    <w:abstractNumId w:val="22"/>
  </w:num>
  <w:num w:numId="15" w16cid:durableId="1488546870">
    <w:abstractNumId w:val="25"/>
  </w:num>
  <w:num w:numId="16" w16cid:durableId="1486893960">
    <w:abstractNumId w:val="19"/>
  </w:num>
  <w:num w:numId="17" w16cid:durableId="11033065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5621550">
    <w:abstractNumId w:val="13"/>
  </w:num>
  <w:num w:numId="19" w16cid:durableId="548492662">
    <w:abstractNumId w:val="2"/>
  </w:num>
  <w:num w:numId="20" w16cid:durableId="1625233450">
    <w:abstractNumId w:val="21"/>
  </w:num>
  <w:num w:numId="21" w16cid:durableId="1930456945">
    <w:abstractNumId w:val="29"/>
  </w:num>
  <w:num w:numId="22" w16cid:durableId="2051033480">
    <w:abstractNumId w:val="15"/>
  </w:num>
  <w:num w:numId="23" w16cid:durableId="1080299380">
    <w:abstractNumId w:val="24"/>
  </w:num>
  <w:num w:numId="24" w16cid:durableId="323436786">
    <w:abstractNumId w:val="8"/>
  </w:num>
  <w:num w:numId="25" w16cid:durableId="29383033">
    <w:abstractNumId w:val="16"/>
  </w:num>
  <w:num w:numId="26" w16cid:durableId="1120303469">
    <w:abstractNumId w:val="20"/>
  </w:num>
  <w:num w:numId="27" w16cid:durableId="722826609">
    <w:abstractNumId w:val="1"/>
  </w:num>
  <w:num w:numId="28" w16cid:durableId="154801387">
    <w:abstractNumId w:val="0"/>
  </w:num>
  <w:num w:numId="29" w16cid:durableId="1001812675">
    <w:abstractNumId w:val="4"/>
  </w:num>
  <w:num w:numId="30" w16cid:durableId="81340383">
    <w:abstractNumId w:val="18"/>
  </w:num>
  <w:num w:numId="31" w16cid:durableId="441539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2B"/>
    <w:rsid w:val="00013767"/>
    <w:rsid w:val="0002511F"/>
    <w:rsid w:val="00046BA2"/>
    <w:rsid w:val="00052E99"/>
    <w:rsid w:val="00054629"/>
    <w:rsid w:val="00070DBF"/>
    <w:rsid w:val="00077388"/>
    <w:rsid w:val="00086195"/>
    <w:rsid w:val="00086B71"/>
    <w:rsid w:val="00091E78"/>
    <w:rsid w:val="000B29EF"/>
    <w:rsid w:val="000B51C5"/>
    <w:rsid w:val="000B63FB"/>
    <w:rsid w:val="000B69DD"/>
    <w:rsid w:val="000C7981"/>
    <w:rsid w:val="000E5B13"/>
    <w:rsid w:val="000E6BF2"/>
    <w:rsid w:val="000F7ABD"/>
    <w:rsid w:val="000F7FC3"/>
    <w:rsid w:val="001127CD"/>
    <w:rsid w:val="0012074B"/>
    <w:rsid w:val="0012199C"/>
    <w:rsid w:val="00126B45"/>
    <w:rsid w:val="00132E5D"/>
    <w:rsid w:val="00140959"/>
    <w:rsid w:val="00155888"/>
    <w:rsid w:val="00156148"/>
    <w:rsid w:val="00156401"/>
    <w:rsid w:val="001601BE"/>
    <w:rsid w:val="0016153E"/>
    <w:rsid w:val="00175245"/>
    <w:rsid w:val="00182115"/>
    <w:rsid w:val="0018308F"/>
    <w:rsid w:val="001831B8"/>
    <w:rsid w:val="00184E53"/>
    <w:rsid w:val="001979A3"/>
    <w:rsid w:val="001B33F3"/>
    <w:rsid w:val="001B39A4"/>
    <w:rsid w:val="001B7984"/>
    <w:rsid w:val="001D69A9"/>
    <w:rsid w:val="001E04FD"/>
    <w:rsid w:val="001E20E5"/>
    <w:rsid w:val="00204140"/>
    <w:rsid w:val="002148B1"/>
    <w:rsid w:val="00226DA6"/>
    <w:rsid w:val="00241AA7"/>
    <w:rsid w:val="002425F0"/>
    <w:rsid w:val="00247035"/>
    <w:rsid w:val="00265D0F"/>
    <w:rsid w:val="00273EA7"/>
    <w:rsid w:val="00283788"/>
    <w:rsid w:val="002A347C"/>
    <w:rsid w:val="002A4F2C"/>
    <w:rsid w:val="002B4265"/>
    <w:rsid w:val="002C354F"/>
    <w:rsid w:val="002D211A"/>
    <w:rsid w:val="002E213D"/>
    <w:rsid w:val="00317C4A"/>
    <w:rsid w:val="00321B20"/>
    <w:rsid w:val="003341CF"/>
    <w:rsid w:val="00334949"/>
    <w:rsid w:val="00334A65"/>
    <w:rsid w:val="00352C83"/>
    <w:rsid w:val="00353F5C"/>
    <w:rsid w:val="003635D2"/>
    <w:rsid w:val="00370FAD"/>
    <w:rsid w:val="003767C0"/>
    <w:rsid w:val="00382E1C"/>
    <w:rsid w:val="00383DD0"/>
    <w:rsid w:val="00390D34"/>
    <w:rsid w:val="003B1879"/>
    <w:rsid w:val="003B532C"/>
    <w:rsid w:val="003C4E55"/>
    <w:rsid w:val="003C6A9D"/>
    <w:rsid w:val="003D0E82"/>
    <w:rsid w:val="003F0023"/>
    <w:rsid w:val="00417548"/>
    <w:rsid w:val="0043495E"/>
    <w:rsid w:val="00436B42"/>
    <w:rsid w:val="004463F6"/>
    <w:rsid w:val="00446BC0"/>
    <w:rsid w:val="00460E5E"/>
    <w:rsid w:val="00467BE6"/>
    <w:rsid w:val="0047302C"/>
    <w:rsid w:val="0047420C"/>
    <w:rsid w:val="00484B64"/>
    <w:rsid w:val="004869EF"/>
    <w:rsid w:val="00497713"/>
    <w:rsid w:val="004B6221"/>
    <w:rsid w:val="004D07E1"/>
    <w:rsid w:val="004D4758"/>
    <w:rsid w:val="004D6226"/>
    <w:rsid w:val="004E6652"/>
    <w:rsid w:val="00506AA4"/>
    <w:rsid w:val="00506ABA"/>
    <w:rsid w:val="00520D6F"/>
    <w:rsid w:val="00520EB1"/>
    <w:rsid w:val="00523A52"/>
    <w:rsid w:val="0052787E"/>
    <w:rsid w:val="00553B1A"/>
    <w:rsid w:val="005551DE"/>
    <w:rsid w:val="00555770"/>
    <w:rsid w:val="005619BC"/>
    <w:rsid w:val="00561DA9"/>
    <w:rsid w:val="0056494C"/>
    <w:rsid w:val="005708BD"/>
    <w:rsid w:val="005754FC"/>
    <w:rsid w:val="005978F5"/>
    <w:rsid w:val="005B4F00"/>
    <w:rsid w:val="005C5CC8"/>
    <w:rsid w:val="005C5EDC"/>
    <w:rsid w:val="005D00D7"/>
    <w:rsid w:val="005D532E"/>
    <w:rsid w:val="005E0893"/>
    <w:rsid w:val="005E26DC"/>
    <w:rsid w:val="005F1CA8"/>
    <w:rsid w:val="005F75D3"/>
    <w:rsid w:val="00600CFA"/>
    <w:rsid w:val="00630338"/>
    <w:rsid w:val="00651A6C"/>
    <w:rsid w:val="00654D5F"/>
    <w:rsid w:val="00660D8B"/>
    <w:rsid w:val="0066519C"/>
    <w:rsid w:val="00672CA0"/>
    <w:rsid w:val="00674857"/>
    <w:rsid w:val="00677A2B"/>
    <w:rsid w:val="006827FA"/>
    <w:rsid w:val="00683834"/>
    <w:rsid w:val="006C4AFB"/>
    <w:rsid w:val="006D284C"/>
    <w:rsid w:val="006D2D17"/>
    <w:rsid w:val="006E44B8"/>
    <w:rsid w:val="006F40AE"/>
    <w:rsid w:val="006F5AB8"/>
    <w:rsid w:val="006F798F"/>
    <w:rsid w:val="006F7E9E"/>
    <w:rsid w:val="007020BA"/>
    <w:rsid w:val="007036D8"/>
    <w:rsid w:val="00724E28"/>
    <w:rsid w:val="00725CFE"/>
    <w:rsid w:val="00742113"/>
    <w:rsid w:val="00744674"/>
    <w:rsid w:val="007619DD"/>
    <w:rsid w:val="00775FB0"/>
    <w:rsid w:val="00792FA7"/>
    <w:rsid w:val="007A025B"/>
    <w:rsid w:val="007A2970"/>
    <w:rsid w:val="007B52FF"/>
    <w:rsid w:val="007B7E77"/>
    <w:rsid w:val="007C0E75"/>
    <w:rsid w:val="007C1C7D"/>
    <w:rsid w:val="007D6833"/>
    <w:rsid w:val="007E14D7"/>
    <w:rsid w:val="007E15CC"/>
    <w:rsid w:val="007E3208"/>
    <w:rsid w:val="007E5B34"/>
    <w:rsid w:val="007E7D95"/>
    <w:rsid w:val="007F20E7"/>
    <w:rsid w:val="007F2D62"/>
    <w:rsid w:val="007F5C26"/>
    <w:rsid w:val="00854C59"/>
    <w:rsid w:val="0085723D"/>
    <w:rsid w:val="00881BCF"/>
    <w:rsid w:val="0089181D"/>
    <w:rsid w:val="008936FA"/>
    <w:rsid w:val="00894ECD"/>
    <w:rsid w:val="0089791A"/>
    <w:rsid w:val="008A0252"/>
    <w:rsid w:val="008A449A"/>
    <w:rsid w:val="008B6B4A"/>
    <w:rsid w:val="008C6E4F"/>
    <w:rsid w:val="008C71F4"/>
    <w:rsid w:val="008D66AD"/>
    <w:rsid w:val="008F06AC"/>
    <w:rsid w:val="008F0C08"/>
    <w:rsid w:val="008F4577"/>
    <w:rsid w:val="009033F1"/>
    <w:rsid w:val="00911CFE"/>
    <w:rsid w:val="00912D49"/>
    <w:rsid w:val="00917307"/>
    <w:rsid w:val="00920B28"/>
    <w:rsid w:val="00920B89"/>
    <w:rsid w:val="00925B47"/>
    <w:rsid w:val="00932559"/>
    <w:rsid w:val="00946737"/>
    <w:rsid w:val="009519C6"/>
    <w:rsid w:val="0095592D"/>
    <w:rsid w:val="00962587"/>
    <w:rsid w:val="009644F9"/>
    <w:rsid w:val="009655E9"/>
    <w:rsid w:val="00981A29"/>
    <w:rsid w:val="00985ECF"/>
    <w:rsid w:val="00995420"/>
    <w:rsid w:val="0099543C"/>
    <w:rsid w:val="009A5A2C"/>
    <w:rsid w:val="009A7D7D"/>
    <w:rsid w:val="009D73E0"/>
    <w:rsid w:val="009D7EFA"/>
    <w:rsid w:val="009E451B"/>
    <w:rsid w:val="00A04765"/>
    <w:rsid w:val="00A10D58"/>
    <w:rsid w:val="00A1529B"/>
    <w:rsid w:val="00A173F7"/>
    <w:rsid w:val="00A224A9"/>
    <w:rsid w:val="00A25651"/>
    <w:rsid w:val="00A27632"/>
    <w:rsid w:val="00A3307E"/>
    <w:rsid w:val="00A37C78"/>
    <w:rsid w:val="00A40D03"/>
    <w:rsid w:val="00A45080"/>
    <w:rsid w:val="00A478DB"/>
    <w:rsid w:val="00A540B4"/>
    <w:rsid w:val="00A54EA0"/>
    <w:rsid w:val="00A57991"/>
    <w:rsid w:val="00A61C41"/>
    <w:rsid w:val="00A625F0"/>
    <w:rsid w:val="00A72541"/>
    <w:rsid w:val="00A76989"/>
    <w:rsid w:val="00A81E26"/>
    <w:rsid w:val="00A909E5"/>
    <w:rsid w:val="00A94DBD"/>
    <w:rsid w:val="00AB23F3"/>
    <w:rsid w:val="00AB2D3C"/>
    <w:rsid w:val="00AB5421"/>
    <w:rsid w:val="00AC3412"/>
    <w:rsid w:val="00AC6C52"/>
    <w:rsid w:val="00AD76CF"/>
    <w:rsid w:val="00AE26B5"/>
    <w:rsid w:val="00AF3D03"/>
    <w:rsid w:val="00AF5CC3"/>
    <w:rsid w:val="00B00F51"/>
    <w:rsid w:val="00B050F5"/>
    <w:rsid w:val="00B052AD"/>
    <w:rsid w:val="00B16A2B"/>
    <w:rsid w:val="00B222D2"/>
    <w:rsid w:val="00B23336"/>
    <w:rsid w:val="00B27E7A"/>
    <w:rsid w:val="00B3170D"/>
    <w:rsid w:val="00B3375F"/>
    <w:rsid w:val="00B40BBA"/>
    <w:rsid w:val="00B57656"/>
    <w:rsid w:val="00B726DC"/>
    <w:rsid w:val="00B815B0"/>
    <w:rsid w:val="00B82628"/>
    <w:rsid w:val="00B84869"/>
    <w:rsid w:val="00B84A64"/>
    <w:rsid w:val="00B96635"/>
    <w:rsid w:val="00B97416"/>
    <w:rsid w:val="00B976F4"/>
    <w:rsid w:val="00BA01D7"/>
    <w:rsid w:val="00BA4C3F"/>
    <w:rsid w:val="00BA602E"/>
    <w:rsid w:val="00BD0DDC"/>
    <w:rsid w:val="00BE7B2B"/>
    <w:rsid w:val="00BE7E49"/>
    <w:rsid w:val="00BF0F00"/>
    <w:rsid w:val="00BF1F18"/>
    <w:rsid w:val="00BF2784"/>
    <w:rsid w:val="00C01A44"/>
    <w:rsid w:val="00C2051E"/>
    <w:rsid w:val="00C21879"/>
    <w:rsid w:val="00C40430"/>
    <w:rsid w:val="00C4680A"/>
    <w:rsid w:val="00C612CD"/>
    <w:rsid w:val="00C77802"/>
    <w:rsid w:val="00C77CB7"/>
    <w:rsid w:val="00C834C9"/>
    <w:rsid w:val="00C8363E"/>
    <w:rsid w:val="00CA0D00"/>
    <w:rsid w:val="00CA36F9"/>
    <w:rsid w:val="00CC42ED"/>
    <w:rsid w:val="00CF5CA2"/>
    <w:rsid w:val="00D01AC3"/>
    <w:rsid w:val="00D03FBA"/>
    <w:rsid w:val="00D205EB"/>
    <w:rsid w:val="00D46334"/>
    <w:rsid w:val="00D5347B"/>
    <w:rsid w:val="00D539E6"/>
    <w:rsid w:val="00D57C00"/>
    <w:rsid w:val="00D62C10"/>
    <w:rsid w:val="00D71816"/>
    <w:rsid w:val="00D74491"/>
    <w:rsid w:val="00D76A19"/>
    <w:rsid w:val="00D934AC"/>
    <w:rsid w:val="00DB384F"/>
    <w:rsid w:val="00DC12FB"/>
    <w:rsid w:val="00DC4AB7"/>
    <w:rsid w:val="00DC62A6"/>
    <w:rsid w:val="00DD2B94"/>
    <w:rsid w:val="00DD7FA3"/>
    <w:rsid w:val="00DE61B2"/>
    <w:rsid w:val="00DE7F2A"/>
    <w:rsid w:val="00DF2A27"/>
    <w:rsid w:val="00DF3F4D"/>
    <w:rsid w:val="00DF6538"/>
    <w:rsid w:val="00E0653A"/>
    <w:rsid w:val="00E11785"/>
    <w:rsid w:val="00E14292"/>
    <w:rsid w:val="00E2100C"/>
    <w:rsid w:val="00E510B6"/>
    <w:rsid w:val="00E51551"/>
    <w:rsid w:val="00E66F34"/>
    <w:rsid w:val="00E77E67"/>
    <w:rsid w:val="00E855C6"/>
    <w:rsid w:val="00E8731E"/>
    <w:rsid w:val="00E903A9"/>
    <w:rsid w:val="00E970FD"/>
    <w:rsid w:val="00EB2256"/>
    <w:rsid w:val="00EB2660"/>
    <w:rsid w:val="00EB6377"/>
    <w:rsid w:val="00EB6F16"/>
    <w:rsid w:val="00EC0540"/>
    <w:rsid w:val="00EF5A60"/>
    <w:rsid w:val="00EF78C7"/>
    <w:rsid w:val="00F018B1"/>
    <w:rsid w:val="00F10770"/>
    <w:rsid w:val="00F12EEF"/>
    <w:rsid w:val="00F13B13"/>
    <w:rsid w:val="00F26B7D"/>
    <w:rsid w:val="00F33B44"/>
    <w:rsid w:val="00F41CC5"/>
    <w:rsid w:val="00F46AEA"/>
    <w:rsid w:val="00F51F45"/>
    <w:rsid w:val="00F6197A"/>
    <w:rsid w:val="00F73E5C"/>
    <w:rsid w:val="00F80C3C"/>
    <w:rsid w:val="00F90E6F"/>
    <w:rsid w:val="00FA4B65"/>
    <w:rsid w:val="00FD6628"/>
    <w:rsid w:val="00FD6E6A"/>
    <w:rsid w:val="00FF25B6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0BA66"/>
  <w15:chartTrackingRefBased/>
  <w15:docId w15:val="{4E9FEBC2-1ADF-4F17-8A9B-85A1C2DD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1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100C"/>
  </w:style>
  <w:style w:type="paragraph" w:styleId="Zpat">
    <w:name w:val="footer"/>
    <w:basedOn w:val="Normln"/>
    <w:link w:val="ZpatChar"/>
    <w:uiPriority w:val="99"/>
    <w:unhideWhenUsed/>
    <w:rsid w:val="00E21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00C"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D57C00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2425F0"/>
  </w:style>
  <w:style w:type="character" w:styleId="Hypertextovodkaz">
    <w:name w:val="Hyperlink"/>
    <w:basedOn w:val="Standardnpsmoodstavce"/>
    <w:uiPriority w:val="99"/>
    <w:unhideWhenUsed/>
    <w:rsid w:val="00F90E6F"/>
    <w:rPr>
      <w:color w:val="0563C1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unhideWhenUsed/>
    <w:rsid w:val="00F90E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0E6F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A61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36B42"/>
    <w:rPr>
      <w:color w:val="954F72" w:themeColor="followedHyperlink"/>
      <w:u w:val="single"/>
    </w:rPr>
  </w:style>
  <w:style w:type="paragraph" w:customStyle="1" w:styleId="Default">
    <w:name w:val="Default"/>
    <w:rsid w:val="00672C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DF3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3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zv.mzcr.cz/Vykon/Detail/09220/" TargetMode="External"/><Relationship Id="rId18" Type="http://schemas.openxmlformats.org/officeDocument/2006/relationships/hyperlink" Target="https://szv.mzcr.cz/Vykon/Detail/15143/" TargetMode="External"/><Relationship Id="rId26" Type="http://schemas.openxmlformats.org/officeDocument/2006/relationships/hyperlink" Target="https://szv.mzcr.cz/Vykon/Detail/75151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zv.mzcr.cz/Vykon/Detail/91573/" TargetMode="External"/><Relationship Id="rId34" Type="http://schemas.openxmlformats.org/officeDocument/2006/relationships/hyperlink" Target="https://szv.mzcr.cz/Vykon/Detail/06327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zv.mzcr.cz/Vykon/Detail/06113/" TargetMode="External"/><Relationship Id="rId17" Type="http://schemas.openxmlformats.org/officeDocument/2006/relationships/hyperlink" Target="https://szv.mzcr.cz/Vykon/Detail/91483/" TargetMode="External"/><Relationship Id="rId25" Type="http://schemas.openxmlformats.org/officeDocument/2006/relationships/hyperlink" Target="https://szv.mzcr.cz/Vykon/Detail/75155/" TargetMode="External"/><Relationship Id="rId33" Type="http://schemas.openxmlformats.org/officeDocument/2006/relationships/hyperlink" Target="https://szv.mzcr.cz/Vykon/Detail/09523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zv.mzcr.cz/Vykon/Detail/09225/" TargetMode="External"/><Relationship Id="rId20" Type="http://schemas.openxmlformats.org/officeDocument/2006/relationships/hyperlink" Target="https://szv.mzcr.cz/Vykon/Detail/91483/" TargetMode="External"/><Relationship Id="rId29" Type="http://schemas.openxmlformats.org/officeDocument/2006/relationships/hyperlink" Target="https://szv.mzcr.cz/Vykon/Detail/768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zv.mzcr.cz/Vykon/Detail/09220/" TargetMode="External"/><Relationship Id="rId24" Type="http://schemas.openxmlformats.org/officeDocument/2006/relationships/hyperlink" Target="https://szv.mzcr.cz/Vykon/Detail/75137/" TargetMode="External"/><Relationship Id="rId32" Type="http://schemas.openxmlformats.org/officeDocument/2006/relationships/hyperlink" Target="https://szv.mzcr.cz/Vykon/Detail/09525/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zv.mzcr.cz/Vykon/Detail/32510/" TargetMode="External"/><Relationship Id="rId23" Type="http://schemas.openxmlformats.org/officeDocument/2006/relationships/hyperlink" Target="https://szv.mzcr.cz/Vykon/Detail/15162/" TargetMode="External"/><Relationship Id="rId28" Type="http://schemas.openxmlformats.org/officeDocument/2006/relationships/hyperlink" Target="https://szv.mzcr.cz/ZmenovaRizeni/Rozdil/731-2025-07-23-11-24-34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szv.mzcr.cz/Vykon/Detail/06113/" TargetMode="External"/><Relationship Id="rId19" Type="http://schemas.openxmlformats.org/officeDocument/2006/relationships/hyperlink" Target="https://szv.mzcr.cz/Vykon/Detail/81701/" TargetMode="External"/><Relationship Id="rId31" Type="http://schemas.openxmlformats.org/officeDocument/2006/relationships/hyperlink" Target="https://szv.mzcr.cz/Vykon/Detail/0951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zv.mzcr.cz/Vykon/Detail/51397/" TargetMode="External"/><Relationship Id="rId14" Type="http://schemas.openxmlformats.org/officeDocument/2006/relationships/hyperlink" Target="https://szv.mzcr.cz/Vykon/Detail/78860/" TargetMode="External"/><Relationship Id="rId22" Type="http://schemas.openxmlformats.org/officeDocument/2006/relationships/hyperlink" Target="https://szv.mzcr.cz/Vykon/Detail/15150/" TargetMode="External"/><Relationship Id="rId27" Type="http://schemas.openxmlformats.org/officeDocument/2006/relationships/hyperlink" Target="https://szv.mzcr.cz/ZmenovaRizeni/Detail/502-2025-11-24-09-35-25/" TargetMode="External"/><Relationship Id="rId30" Type="http://schemas.openxmlformats.org/officeDocument/2006/relationships/hyperlink" Target="https://szv.mzcr.cz/Vykon/Detail/36073/" TargetMode="External"/><Relationship Id="rId35" Type="http://schemas.openxmlformats.org/officeDocument/2006/relationships/hyperlink" Target="https://szv.mzcr.cz/Vykon/Detail/06328/" TargetMode="External"/><Relationship Id="rId8" Type="http://schemas.openxmlformats.org/officeDocument/2006/relationships/hyperlink" Target="https://szv.mzcr.cz/Vykon/Detail/51520%20(51520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D369A-6E27-4CB6-8D3D-6AB42380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41</Pages>
  <Words>17974</Words>
  <Characters>127978</Characters>
  <Application>Microsoft Office Word</Application>
  <DocSecurity>0</DocSecurity>
  <Lines>2031</Lines>
  <Paragraphs>574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Aleš Fibír</cp:lastModifiedBy>
  <cp:revision>6</cp:revision>
  <dcterms:created xsi:type="dcterms:W3CDTF">2026-02-03T14:11:00Z</dcterms:created>
  <dcterms:modified xsi:type="dcterms:W3CDTF">2026-02-03T19:02:00Z</dcterms:modified>
</cp:coreProperties>
</file>